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619B9" w14:textId="233AB59A" w:rsidR="00F6327E" w:rsidRPr="000F0CFA" w:rsidRDefault="000F0CFA" w:rsidP="00F55E3B">
      <w:pPr>
        <w:pStyle w:val="Nadpis3"/>
        <w:numPr>
          <w:ilvl w:val="0"/>
          <w:numId w:val="0"/>
        </w:numPr>
      </w:pPr>
      <w:r>
        <w:t xml:space="preserve">Příloha č. </w:t>
      </w:r>
      <w:del w:id="0" w:author="Kotzian Robert" w:date="2018-10-11T09:44:00Z">
        <w:r w:rsidR="00D221A4" w:rsidDel="000D3648">
          <w:delText>1</w:delText>
        </w:r>
      </w:del>
      <w:r w:rsidR="00A93C3D">
        <w:t>7</w:t>
      </w:r>
    </w:p>
    <w:p w14:paraId="628619BA" w14:textId="77777777"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9A7499">
        <w:rPr>
          <w:b/>
        </w:rPr>
        <w:t>FN Brno</w:t>
      </w:r>
      <w:r w:rsidR="00AF54FA">
        <w:rPr>
          <w:b/>
        </w:rPr>
        <w:t xml:space="preserve"> m</w:t>
      </w:r>
      <w:r w:rsidRPr="000F0CFA">
        <w:rPr>
          <w:b/>
        </w:rPr>
        <w:t xml:space="preserve">odernizace </w:t>
      </w:r>
      <w:proofErr w:type="spellStart"/>
      <w:r w:rsidRPr="000F0CFA">
        <w:rPr>
          <w:b/>
        </w:rPr>
        <w:t>onkogynekologického</w:t>
      </w:r>
      <w:proofErr w:type="spellEnd"/>
      <w:r w:rsidRPr="000F0CFA">
        <w:rPr>
          <w:b/>
        </w:rPr>
        <w:t xml:space="preserve"> centra</w:t>
      </w:r>
      <w:r w:rsidR="001D7010">
        <w:rPr>
          <w:b/>
        </w:rPr>
        <w:t xml:space="preserve"> II</w:t>
      </w:r>
      <w:r w:rsidRPr="000F0CFA">
        <w:rPr>
          <w:b/>
        </w:rPr>
        <w:t>“</w:t>
      </w:r>
    </w:p>
    <w:p w14:paraId="628619BB" w14:textId="77777777" w:rsidR="000F0CFA" w:rsidRDefault="000F0CFA" w:rsidP="000F0CFA">
      <w:pPr>
        <w:jc w:val="center"/>
      </w:pPr>
    </w:p>
    <w:p w14:paraId="628619BC" w14:textId="77777777" w:rsidR="000F0CFA" w:rsidRPr="000F0CFA" w:rsidRDefault="003A64D0" w:rsidP="000F0CFA">
      <w:pPr>
        <w:jc w:val="center"/>
        <w:rPr>
          <w:b/>
          <w:sz w:val="28"/>
        </w:rPr>
      </w:pPr>
      <w:r>
        <w:rPr>
          <w:b/>
          <w:sz w:val="28"/>
        </w:rPr>
        <w:t>Detailní</w:t>
      </w:r>
      <w:r w:rsidR="000F0CFA" w:rsidRPr="000F0CFA">
        <w:rPr>
          <w:b/>
          <w:sz w:val="28"/>
        </w:rPr>
        <w:t xml:space="preserve"> specifikace části </w:t>
      </w:r>
      <w:del w:id="1" w:author="Kotzian Robert" w:date="2018-10-11T09:44:00Z">
        <w:r w:rsidR="00091DA0" w:rsidDel="000D3648">
          <w:rPr>
            <w:b/>
            <w:sz w:val="28"/>
          </w:rPr>
          <w:delText>1</w:delText>
        </w:r>
      </w:del>
      <w:r w:rsidR="00A93C3D">
        <w:rPr>
          <w:b/>
          <w:sz w:val="28"/>
        </w:rPr>
        <w:t>7</w:t>
      </w:r>
      <w:r w:rsidR="000F0CFA" w:rsidRPr="000F0CFA">
        <w:rPr>
          <w:b/>
          <w:sz w:val="28"/>
        </w:rPr>
        <w:t xml:space="preserve"> veřejné zakázky</w:t>
      </w:r>
    </w:p>
    <w:p w14:paraId="628619BD" w14:textId="77777777" w:rsidR="007F216E" w:rsidRPr="00B47EF1" w:rsidRDefault="007F216E" w:rsidP="006337DC"/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D832C2" w14:paraId="628619C0" w14:textId="77777777" w:rsidTr="00AC7710">
        <w:tc>
          <w:tcPr>
            <w:tcW w:w="4361" w:type="dxa"/>
            <w:shd w:val="clear" w:color="auto" w:fill="auto"/>
          </w:tcPr>
          <w:p w14:paraId="628619BE" w14:textId="77777777" w:rsidR="000F0CFA" w:rsidRPr="00AC7710" w:rsidRDefault="003A64D0" w:rsidP="00AC7710">
            <w:pPr>
              <w:jc w:val="left"/>
              <w:rPr>
                <w:b/>
              </w:rPr>
            </w:pPr>
            <w:r>
              <w:rPr>
                <w:b/>
              </w:rPr>
              <w:t>Zboží</w:t>
            </w:r>
            <w:r w:rsidR="000F0CFA" w:rsidRPr="00AC7710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14:paraId="628619BF" w14:textId="77777777" w:rsidR="000F0CFA" w:rsidRPr="00A93C3D" w:rsidRDefault="00A93C3D" w:rsidP="00A93C3D">
            <w:r w:rsidRPr="00A93C3D">
              <w:t xml:space="preserve">Technologie k detekci </w:t>
            </w:r>
            <w:proofErr w:type="spellStart"/>
            <w:r w:rsidRPr="00A93C3D">
              <w:t>sentinelových</w:t>
            </w:r>
            <w:proofErr w:type="spellEnd"/>
            <w:r w:rsidRPr="00A93C3D">
              <w:t xml:space="preserve"> uzlin fluorescencí ICG</w:t>
            </w:r>
          </w:p>
        </w:tc>
      </w:tr>
      <w:tr w:rsidR="00D832C2" w14:paraId="628619C3" w14:textId="77777777" w:rsidTr="00AC7710">
        <w:tc>
          <w:tcPr>
            <w:tcW w:w="4361" w:type="dxa"/>
            <w:shd w:val="clear" w:color="auto" w:fill="auto"/>
          </w:tcPr>
          <w:p w14:paraId="628619C1" w14:textId="77777777" w:rsidR="000F0CFA" w:rsidRPr="00AC7710" w:rsidRDefault="00D930BD" w:rsidP="00AC7710">
            <w:pPr>
              <w:jc w:val="left"/>
              <w:rPr>
                <w:b/>
              </w:rPr>
            </w:pPr>
            <w:r w:rsidRPr="00AC7710">
              <w:rPr>
                <w:b/>
              </w:rPr>
              <w:t>P</w:t>
            </w:r>
            <w:r w:rsidR="000F0CFA" w:rsidRPr="00AC7710">
              <w:rPr>
                <w:b/>
              </w:rPr>
              <w:t>očet kusů:</w:t>
            </w:r>
          </w:p>
        </w:tc>
        <w:tc>
          <w:tcPr>
            <w:tcW w:w="5859" w:type="dxa"/>
            <w:shd w:val="clear" w:color="auto" w:fill="auto"/>
          </w:tcPr>
          <w:p w14:paraId="628619C2" w14:textId="77777777" w:rsidR="000F0CFA" w:rsidRDefault="0052509C" w:rsidP="006337DC">
            <w:r>
              <w:t>1</w:t>
            </w:r>
          </w:p>
        </w:tc>
      </w:tr>
    </w:tbl>
    <w:p w14:paraId="628619C4" w14:textId="77777777" w:rsidR="00A47C60" w:rsidRDefault="00A47C60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14:paraId="628619C5" w14:textId="77777777" w:rsidR="003A64D0" w:rsidRDefault="003A64D0" w:rsidP="003A64D0">
      <w:pPr>
        <w:rPr>
          <w:b/>
          <w:u w:val="single"/>
        </w:rPr>
      </w:pPr>
      <w:r w:rsidRPr="00902092">
        <w:rPr>
          <w:b/>
          <w:u w:val="single"/>
        </w:rPr>
        <w:t>Detailní specifikace Zboží:</w:t>
      </w:r>
    </w:p>
    <w:p w14:paraId="628619C6" w14:textId="77777777" w:rsidR="009F10FE" w:rsidRDefault="009F10FE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14:paraId="628619C7" w14:textId="77777777" w:rsidR="009F10FE" w:rsidRPr="009F10FE" w:rsidRDefault="009F10FE" w:rsidP="009F10FE">
      <w:pPr>
        <w:pStyle w:val="Odstavecseseznamem"/>
        <w:ind w:left="0"/>
        <w:jc w:val="left"/>
        <w:rPr>
          <w:rFonts w:ascii="Arial" w:hAnsi="Arial"/>
          <w:b/>
        </w:rPr>
      </w:pPr>
      <w:r w:rsidRPr="009F10FE">
        <w:rPr>
          <w:rFonts w:ascii="Arial" w:hAnsi="Arial"/>
          <w:b/>
        </w:rPr>
        <w:t xml:space="preserve">Medicínské požadavky – </w:t>
      </w:r>
      <w:r>
        <w:rPr>
          <w:rFonts w:ascii="Arial" w:hAnsi="Arial"/>
          <w:b/>
        </w:rPr>
        <w:t xml:space="preserve">požadováno </w:t>
      </w:r>
      <w:r w:rsidRPr="009F10FE">
        <w:rPr>
          <w:rFonts w:ascii="Arial" w:hAnsi="Arial"/>
          <w:b/>
        </w:rPr>
        <w:t>pro výkony:</w:t>
      </w:r>
    </w:p>
    <w:p w14:paraId="628619C8" w14:textId="77777777" w:rsidR="009F10FE" w:rsidRPr="009F10FE" w:rsidRDefault="009F10FE" w:rsidP="009F10FE">
      <w:pPr>
        <w:pStyle w:val="Odstavecseseznamem"/>
        <w:numPr>
          <w:ilvl w:val="0"/>
          <w:numId w:val="20"/>
        </w:numPr>
        <w:jc w:val="left"/>
        <w:rPr>
          <w:rFonts w:ascii="Arial" w:hAnsi="Arial"/>
        </w:rPr>
      </w:pPr>
      <w:r w:rsidRPr="009F10FE">
        <w:rPr>
          <w:rFonts w:ascii="Arial" w:hAnsi="Arial"/>
        </w:rPr>
        <w:t xml:space="preserve">Možnost </w:t>
      </w:r>
      <w:proofErr w:type="spellStart"/>
      <w:r w:rsidRPr="009F10FE">
        <w:rPr>
          <w:rFonts w:ascii="Arial" w:hAnsi="Arial"/>
        </w:rPr>
        <w:t>mappingu</w:t>
      </w:r>
      <w:proofErr w:type="spellEnd"/>
      <w:r w:rsidRPr="009F10FE">
        <w:rPr>
          <w:rFonts w:ascii="Arial" w:hAnsi="Arial"/>
        </w:rPr>
        <w:t xml:space="preserve"> u </w:t>
      </w:r>
      <w:proofErr w:type="spellStart"/>
      <w:r w:rsidRPr="009F10FE">
        <w:rPr>
          <w:rFonts w:ascii="Arial" w:hAnsi="Arial"/>
        </w:rPr>
        <w:t>sentinelových</w:t>
      </w:r>
      <w:proofErr w:type="spellEnd"/>
      <w:r w:rsidRPr="009F10FE">
        <w:rPr>
          <w:rFonts w:ascii="Arial" w:hAnsi="Arial"/>
        </w:rPr>
        <w:t xml:space="preserve"> uzlin u karcinomu děložního čípku, vulvy, endometria a prsu laparoskopickou nebo abdominální sondou</w:t>
      </w:r>
    </w:p>
    <w:p w14:paraId="628619C9" w14:textId="77777777" w:rsidR="009F10FE" w:rsidRPr="009F10FE" w:rsidRDefault="009F10FE" w:rsidP="009F10FE">
      <w:pPr>
        <w:pStyle w:val="Odstavecseseznamem"/>
        <w:numPr>
          <w:ilvl w:val="0"/>
          <w:numId w:val="20"/>
        </w:numPr>
        <w:jc w:val="left"/>
        <w:rPr>
          <w:rFonts w:ascii="Arial" w:hAnsi="Arial"/>
        </w:rPr>
      </w:pPr>
      <w:r w:rsidRPr="009F10FE">
        <w:rPr>
          <w:rFonts w:ascii="Arial" w:hAnsi="Arial"/>
        </w:rPr>
        <w:t xml:space="preserve">Možnost navigace v provedení systematické pánevní a </w:t>
      </w:r>
      <w:proofErr w:type="spellStart"/>
      <w:r w:rsidRPr="009F10FE">
        <w:rPr>
          <w:rFonts w:ascii="Arial" w:hAnsi="Arial"/>
        </w:rPr>
        <w:t>aortokavální</w:t>
      </w:r>
      <w:proofErr w:type="spellEnd"/>
      <w:r w:rsidRPr="009F10FE">
        <w:rPr>
          <w:rFonts w:ascii="Arial" w:hAnsi="Arial"/>
        </w:rPr>
        <w:t xml:space="preserve"> </w:t>
      </w:r>
      <w:proofErr w:type="spellStart"/>
      <w:r w:rsidRPr="009F10FE">
        <w:rPr>
          <w:rFonts w:ascii="Arial" w:hAnsi="Arial"/>
        </w:rPr>
        <w:t>lymfaden</w:t>
      </w:r>
      <w:r w:rsidR="003D08DB">
        <w:rPr>
          <w:rFonts w:ascii="Arial" w:hAnsi="Arial"/>
        </w:rPr>
        <w:t>o</w:t>
      </w:r>
      <w:r w:rsidRPr="009F10FE">
        <w:rPr>
          <w:rFonts w:ascii="Arial" w:hAnsi="Arial"/>
        </w:rPr>
        <w:t>ektomie</w:t>
      </w:r>
      <w:proofErr w:type="spellEnd"/>
    </w:p>
    <w:p w14:paraId="628619CA" w14:textId="77777777" w:rsidR="009F10FE" w:rsidRPr="009F10FE" w:rsidRDefault="009F10FE" w:rsidP="009F10FE">
      <w:pPr>
        <w:pStyle w:val="Odstavecseseznamem"/>
        <w:numPr>
          <w:ilvl w:val="0"/>
          <w:numId w:val="20"/>
        </w:numPr>
        <w:jc w:val="left"/>
        <w:rPr>
          <w:rFonts w:ascii="Arial" w:hAnsi="Arial"/>
        </w:rPr>
      </w:pPr>
      <w:r w:rsidRPr="009F10FE">
        <w:rPr>
          <w:rFonts w:ascii="Arial" w:hAnsi="Arial"/>
        </w:rPr>
        <w:t>Možnost zobrazení ohraničení maligního nádoru nebo jeho metastáz</w:t>
      </w:r>
    </w:p>
    <w:p w14:paraId="628619CB" w14:textId="77777777" w:rsidR="009F10FE" w:rsidRPr="009F10FE" w:rsidRDefault="009F10FE" w:rsidP="009F10FE">
      <w:pPr>
        <w:pStyle w:val="Odstavecseseznamem"/>
        <w:numPr>
          <w:ilvl w:val="0"/>
          <w:numId w:val="20"/>
        </w:numPr>
        <w:jc w:val="left"/>
        <w:rPr>
          <w:rFonts w:ascii="Arial" w:hAnsi="Arial"/>
        </w:rPr>
      </w:pPr>
      <w:r w:rsidRPr="009F10FE">
        <w:rPr>
          <w:rFonts w:ascii="Arial" w:hAnsi="Arial"/>
        </w:rPr>
        <w:t xml:space="preserve">Možnost hodnocení </w:t>
      </w:r>
      <w:proofErr w:type="spellStart"/>
      <w:r w:rsidRPr="009F10FE">
        <w:rPr>
          <w:rFonts w:ascii="Arial" w:hAnsi="Arial"/>
        </w:rPr>
        <w:t>perfu</w:t>
      </w:r>
      <w:r>
        <w:rPr>
          <w:rFonts w:ascii="Arial" w:hAnsi="Arial"/>
        </w:rPr>
        <w:t>z</w:t>
      </w:r>
      <w:r w:rsidRPr="009F10FE">
        <w:rPr>
          <w:rFonts w:ascii="Arial" w:hAnsi="Arial"/>
        </w:rPr>
        <w:t>e</w:t>
      </w:r>
      <w:proofErr w:type="spellEnd"/>
      <w:r w:rsidRPr="009F10FE">
        <w:rPr>
          <w:rFonts w:ascii="Arial" w:hAnsi="Arial"/>
        </w:rPr>
        <w:t xml:space="preserve"> střeva s </w:t>
      </w:r>
      <w:proofErr w:type="spellStart"/>
      <w:r w:rsidRPr="009F10FE">
        <w:rPr>
          <w:rFonts w:ascii="Arial" w:hAnsi="Arial"/>
        </w:rPr>
        <w:t>anastomozou</w:t>
      </w:r>
      <w:proofErr w:type="spellEnd"/>
      <w:r w:rsidRPr="009F10FE">
        <w:rPr>
          <w:rFonts w:ascii="Arial" w:hAnsi="Arial"/>
        </w:rPr>
        <w:t xml:space="preserve"> nebo </w:t>
      </w:r>
      <w:proofErr w:type="spellStart"/>
      <w:r w:rsidRPr="009F10FE">
        <w:rPr>
          <w:rFonts w:ascii="Arial" w:hAnsi="Arial"/>
        </w:rPr>
        <w:t>perfuze</w:t>
      </w:r>
      <w:proofErr w:type="spellEnd"/>
      <w:r w:rsidRPr="009F10FE">
        <w:rPr>
          <w:rFonts w:ascii="Arial" w:hAnsi="Arial"/>
        </w:rPr>
        <w:t xml:space="preserve"> derivační </w:t>
      </w:r>
      <w:proofErr w:type="spellStart"/>
      <w:r w:rsidRPr="009F10FE">
        <w:rPr>
          <w:rFonts w:ascii="Arial" w:hAnsi="Arial"/>
        </w:rPr>
        <w:t>anastomosy</w:t>
      </w:r>
      <w:proofErr w:type="spellEnd"/>
      <w:r w:rsidRPr="009F10FE">
        <w:rPr>
          <w:rFonts w:ascii="Arial" w:hAnsi="Arial"/>
        </w:rPr>
        <w:t xml:space="preserve"> močových cest u zadních a předních exenterací u </w:t>
      </w:r>
      <w:proofErr w:type="spellStart"/>
      <w:r w:rsidRPr="009F10FE">
        <w:rPr>
          <w:rFonts w:ascii="Arial" w:hAnsi="Arial"/>
        </w:rPr>
        <w:t>multidisciplárních</w:t>
      </w:r>
      <w:proofErr w:type="spellEnd"/>
      <w:r w:rsidRPr="009F10FE">
        <w:rPr>
          <w:rFonts w:ascii="Arial" w:hAnsi="Arial"/>
        </w:rPr>
        <w:t xml:space="preserve"> operací zhoubných gynekologických nádorů</w:t>
      </w:r>
    </w:p>
    <w:p w14:paraId="628619CC" w14:textId="77777777" w:rsidR="009F10FE" w:rsidRPr="009F10FE" w:rsidRDefault="009F10FE" w:rsidP="009F10FE">
      <w:pPr>
        <w:pStyle w:val="Odstavecseseznamem"/>
        <w:numPr>
          <w:ilvl w:val="0"/>
          <w:numId w:val="20"/>
        </w:numPr>
        <w:jc w:val="left"/>
        <w:rPr>
          <w:rFonts w:ascii="Arial" w:hAnsi="Arial"/>
        </w:rPr>
      </w:pPr>
      <w:r w:rsidRPr="009F10FE">
        <w:rPr>
          <w:rFonts w:ascii="Arial" w:hAnsi="Arial"/>
        </w:rPr>
        <w:t>Možnost hodnocení poruchy pasáže lymfatických cest po radikálních operací</w:t>
      </w:r>
      <w:r>
        <w:rPr>
          <w:rFonts w:ascii="Arial" w:hAnsi="Arial"/>
        </w:rPr>
        <w:t>ch</w:t>
      </w:r>
      <w:r w:rsidRPr="009F10FE">
        <w:rPr>
          <w:rFonts w:ascii="Arial" w:hAnsi="Arial"/>
        </w:rPr>
        <w:t xml:space="preserve"> v pánvi a prsu</w:t>
      </w:r>
    </w:p>
    <w:p w14:paraId="628619CD" w14:textId="77777777" w:rsidR="009F10FE" w:rsidRPr="009F10FE" w:rsidRDefault="009F10FE" w:rsidP="009F10FE">
      <w:pPr>
        <w:pStyle w:val="Odstavecseseznamem"/>
        <w:numPr>
          <w:ilvl w:val="0"/>
          <w:numId w:val="20"/>
        </w:numPr>
        <w:jc w:val="left"/>
        <w:rPr>
          <w:rFonts w:ascii="Arial" w:hAnsi="Arial"/>
        </w:rPr>
      </w:pPr>
      <w:r w:rsidRPr="009F10FE">
        <w:rPr>
          <w:rFonts w:ascii="Arial" w:hAnsi="Arial"/>
        </w:rPr>
        <w:t>Možnost hodnocení metastatického procesu v oblasti epigastria</w:t>
      </w:r>
    </w:p>
    <w:p w14:paraId="628619CE" w14:textId="2A2B5AB3" w:rsidR="009F10FE" w:rsidRDefault="009F10FE" w:rsidP="009F10FE">
      <w:pPr>
        <w:pStyle w:val="Odstavecseseznamem"/>
        <w:numPr>
          <w:ilvl w:val="0"/>
          <w:numId w:val="20"/>
        </w:numPr>
        <w:spacing w:after="0"/>
        <w:jc w:val="left"/>
        <w:rPr>
          <w:rFonts w:ascii="Arial" w:hAnsi="Arial"/>
        </w:rPr>
      </w:pPr>
      <w:r w:rsidRPr="009F10FE">
        <w:rPr>
          <w:rFonts w:ascii="Arial" w:hAnsi="Arial"/>
        </w:rPr>
        <w:t xml:space="preserve">Splnění výše uvedených medicínských aplikací dokumentováno </w:t>
      </w:r>
      <w:del w:id="2" w:author="Fupso Miroslav" w:date="2018-10-08T09:50:00Z">
        <w:r w:rsidRPr="009F10FE" w:rsidDel="007B1E32">
          <w:rPr>
            <w:rFonts w:ascii="Arial" w:hAnsi="Arial"/>
          </w:rPr>
          <w:delText xml:space="preserve">nejméně 10 </w:delText>
        </w:r>
      </w:del>
      <w:r w:rsidRPr="009F10FE">
        <w:rPr>
          <w:rFonts w:ascii="Arial" w:hAnsi="Arial"/>
        </w:rPr>
        <w:t>meta-analytickými publikacemi (</w:t>
      </w:r>
      <w:proofErr w:type="spellStart"/>
      <w:r w:rsidRPr="009F10FE">
        <w:rPr>
          <w:rFonts w:ascii="Arial" w:hAnsi="Arial"/>
        </w:rPr>
        <w:t>literaturními</w:t>
      </w:r>
      <w:proofErr w:type="spellEnd"/>
      <w:r w:rsidRPr="009F10FE">
        <w:rPr>
          <w:rFonts w:ascii="Arial" w:hAnsi="Arial"/>
        </w:rPr>
        <w:t xml:space="preserve"> údaji) </w:t>
      </w:r>
      <w:del w:id="3" w:author="Fupso Miroslav" w:date="2018-10-08T09:50:00Z">
        <w:r w:rsidRPr="009F10FE" w:rsidDel="007B1E32">
          <w:rPr>
            <w:rFonts w:ascii="Arial" w:hAnsi="Arial"/>
          </w:rPr>
          <w:delText xml:space="preserve">nebo nejméně 150 </w:delText>
        </w:r>
      </w:del>
      <w:ins w:id="4" w:author="Fupso Miroslav" w:date="2018-10-08T09:50:00Z">
        <w:r w:rsidR="007B1E32">
          <w:rPr>
            <w:rFonts w:ascii="Arial" w:hAnsi="Arial"/>
          </w:rPr>
          <w:t xml:space="preserve">a </w:t>
        </w:r>
      </w:ins>
      <w:r w:rsidRPr="009F10FE">
        <w:rPr>
          <w:rFonts w:ascii="Arial" w:hAnsi="Arial"/>
        </w:rPr>
        <w:t>jednotlivými</w:t>
      </w:r>
      <w:r>
        <w:rPr>
          <w:rFonts w:ascii="Arial" w:hAnsi="Arial"/>
        </w:rPr>
        <w:t xml:space="preserve"> publikacemi ohledně nabízeného </w:t>
      </w:r>
      <w:r w:rsidRPr="009F10FE">
        <w:rPr>
          <w:rFonts w:ascii="Arial" w:hAnsi="Arial"/>
        </w:rPr>
        <w:t>přístroje. Seznam publikací přiložit zvlášť jako přílohu k nabídce.</w:t>
      </w:r>
    </w:p>
    <w:p w14:paraId="628619CF" w14:textId="77777777" w:rsidR="009F10FE" w:rsidRDefault="009F10FE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14:paraId="628619D0" w14:textId="77777777" w:rsidR="009F10FE" w:rsidRPr="005E6E27" w:rsidRDefault="009F10FE" w:rsidP="009F10FE">
      <w:pPr>
        <w:pStyle w:val="Odstavecseseznamem"/>
        <w:ind w:left="0"/>
        <w:jc w:val="left"/>
        <w:rPr>
          <w:rFonts w:ascii="Arial" w:hAnsi="Arial"/>
          <w:b/>
        </w:rPr>
      </w:pPr>
      <w:r w:rsidRPr="005E6E27">
        <w:rPr>
          <w:rFonts w:ascii="Arial" w:hAnsi="Arial"/>
          <w:b/>
        </w:rPr>
        <w:t>Technické požadavky</w:t>
      </w:r>
      <w:r w:rsidR="003D08DB" w:rsidRPr="005E6E27">
        <w:rPr>
          <w:rFonts w:ascii="Arial" w:hAnsi="Arial"/>
          <w:b/>
        </w:rPr>
        <w:t>:</w:t>
      </w:r>
    </w:p>
    <w:p w14:paraId="628619D1" w14:textId="77777777" w:rsidR="009F10FE" w:rsidRPr="009F10FE" w:rsidRDefault="009F10FE" w:rsidP="009F10FE">
      <w:pPr>
        <w:pStyle w:val="Odstavecseseznamem"/>
        <w:ind w:left="0"/>
        <w:jc w:val="left"/>
        <w:rPr>
          <w:rFonts w:ascii="Arial" w:hAnsi="Arial"/>
          <w:b/>
          <w:sz w:val="24"/>
          <w:szCs w:val="24"/>
        </w:rPr>
      </w:pPr>
    </w:p>
    <w:p w14:paraId="628619D2" w14:textId="77777777" w:rsidR="009F10FE" w:rsidRPr="005E6E27" w:rsidRDefault="009F10FE" w:rsidP="009F10FE">
      <w:pPr>
        <w:pStyle w:val="Odstavecseseznamem"/>
        <w:ind w:left="0"/>
        <w:jc w:val="left"/>
        <w:rPr>
          <w:rFonts w:ascii="Arial" w:hAnsi="Arial"/>
          <w:u w:val="single"/>
        </w:rPr>
      </w:pPr>
      <w:r w:rsidRPr="005E6E27">
        <w:rPr>
          <w:rFonts w:ascii="Arial" w:hAnsi="Arial"/>
          <w:u w:val="single"/>
        </w:rPr>
        <w:t>Hlavní monitor</w:t>
      </w:r>
      <w:r w:rsidR="005E6E27">
        <w:rPr>
          <w:rFonts w:ascii="Arial" w:hAnsi="Arial"/>
          <w:u w:val="single"/>
        </w:rPr>
        <w:t>:</w:t>
      </w:r>
    </w:p>
    <w:p w14:paraId="628619D3" w14:textId="77777777" w:rsidR="009F10FE" w:rsidRPr="009F10FE" w:rsidRDefault="009F10FE" w:rsidP="009F10FE">
      <w:pPr>
        <w:pStyle w:val="Odstavecseseznamem"/>
        <w:numPr>
          <w:ilvl w:val="0"/>
          <w:numId w:val="21"/>
        </w:numPr>
        <w:jc w:val="left"/>
        <w:rPr>
          <w:rFonts w:ascii="Arial" w:hAnsi="Arial"/>
        </w:rPr>
      </w:pPr>
      <w:r w:rsidRPr="009F10FE">
        <w:rPr>
          <w:rFonts w:ascii="Arial" w:hAnsi="Arial"/>
        </w:rPr>
        <w:t>LED Full HD technologie</w:t>
      </w:r>
    </w:p>
    <w:p w14:paraId="628619D4" w14:textId="77777777" w:rsidR="009F10FE" w:rsidRPr="009F10FE" w:rsidRDefault="009F10FE" w:rsidP="009F10FE">
      <w:pPr>
        <w:pStyle w:val="Odstavecseseznamem"/>
        <w:numPr>
          <w:ilvl w:val="0"/>
          <w:numId w:val="21"/>
        </w:numPr>
        <w:jc w:val="left"/>
        <w:rPr>
          <w:rFonts w:ascii="Arial" w:hAnsi="Arial"/>
        </w:rPr>
      </w:pPr>
      <w:r w:rsidRPr="009F10FE">
        <w:rPr>
          <w:rFonts w:ascii="Arial" w:hAnsi="Arial"/>
        </w:rPr>
        <w:t xml:space="preserve">Úhlopříčka </w:t>
      </w:r>
      <w:r>
        <w:rPr>
          <w:rFonts w:ascii="Arial" w:hAnsi="Arial"/>
        </w:rPr>
        <w:t>min</w:t>
      </w:r>
      <w:r w:rsidR="005562EC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 w:rsidRPr="009F10FE">
        <w:rPr>
          <w:rFonts w:ascii="Arial" w:hAnsi="Arial"/>
        </w:rPr>
        <w:t>32"</w:t>
      </w:r>
    </w:p>
    <w:p w14:paraId="628619D5" w14:textId="77777777" w:rsidR="009F10FE" w:rsidRDefault="009F10FE" w:rsidP="009F10FE">
      <w:pPr>
        <w:pStyle w:val="Odstavecseseznamem"/>
        <w:numPr>
          <w:ilvl w:val="0"/>
          <w:numId w:val="21"/>
        </w:numPr>
        <w:jc w:val="left"/>
        <w:rPr>
          <w:rFonts w:ascii="Arial" w:hAnsi="Arial"/>
        </w:rPr>
      </w:pPr>
      <w:r w:rsidRPr="009F10FE">
        <w:rPr>
          <w:rFonts w:ascii="Arial" w:hAnsi="Arial"/>
        </w:rPr>
        <w:t>Rozlišení min. 1920x</w:t>
      </w:r>
      <w:r w:rsidR="005562EC">
        <w:rPr>
          <w:rFonts w:ascii="Arial" w:hAnsi="Arial"/>
        </w:rPr>
        <w:t>1080 pixelů</w:t>
      </w:r>
    </w:p>
    <w:p w14:paraId="628619D6" w14:textId="77777777" w:rsidR="009F10FE" w:rsidRDefault="009F10FE" w:rsidP="009F10FE">
      <w:pPr>
        <w:pStyle w:val="Odstavecseseznamem"/>
        <w:numPr>
          <w:ilvl w:val="0"/>
          <w:numId w:val="21"/>
        </w:numPr>
        <w:jc w:val="left"/>
        <w:rPr>
          <w:rFonts w:ascii="Arial" w:hAnsi="Arial"/>
        </w:rPr>
      </w:pPr>
      <w:r>
        <w:rPr>
          <w:rFonts w:ascii="Arial" w:hAnsi="Arial"/>
        </w:rPr>
        <w:t>K</w:t>
      </w:r>
      <w:r w:rsidRPr="009F10FE">
        <w:rPr>
          <w:rFonts w:ascii="Arial" w:hAnsi="Arial"/>
        </w:rPr>
        <w:t xml:space="preserve">ontrast </w:t>
      </w:r>
      <w:r>
        <w:rPr>
          <w:rFonts w:ascii="Arial" w:hAnsi="Arial"/>
        </w:rPr>
        <w:t>min</w:t>
      </w:r>
      <w:r w:rsidR="005562EC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 w:rsidRPr="009F10FE">
        <w:rPr>
          <w:rFonts w:ascii="Arial" w:hAnsi="Arial"/>
        </w:rPr>
        <w:t>1400</w:t>
      </w:r>
      <w:r>
        <w:rPr>
          <w:rFonts w:ascii="Arial" w:hAnsi="Arial"/>
        </w:rPr>
        <w:t>:1</w:t>
      </w:r>
    </w:p>
    <w:p w14:paraId="628619D7" w14:textId="77777777" w:rsidR="009F10FE" w:rsidRPr="009F10FE" w:rsidRDefault="009F10FE" w:rsidP="009F10FE">
      <w:pPr>
        <w:pStyle w:val="Odstavecseseznamem"/>
        <w:numPr>
          <w:ilvl w:val="0"/>
          <w:numId w:val="21"/>
        </w:numPr>
        <w:jc w:val="left"/>
        <w:rPr>
          <w:rFonts w:ascii="Arial" w:hAnsi="Arial"/>
        </w:rPr>
      </w:pPr>
      <w:r>
        <w:rPr>
          <w:rFonts w:ascii="Arial" w:hAnsi="Arial"/>
        </w:rPr>
        <w:t>R</w:t>
      </w:r>
      <w:r w:rsidRPr="009F10FE">
        <w:rPr>
          <w:rFonts w:ascii="Arial" w:hAnsi="Arial"/>
        </w:rPr>
        <w:t>esponse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time</w:t>
      </w:r>
      <w:proofErr w:type="spellEnd"/>
      <w:r w:rsidRPr="009F10FE">
        <w:rPr>
          <w:rFonts w:ascii="Arial" w:hAnsi="Arial"/>
        </w:rPr>
        <w:t xml:space="preserve"> 8</w:t>
      </w:r>
      <w:r>
        <w:rPr>
          <w:rFonts w:ascii="Arial" w:hAnsi="Arial"/>
        </w:rPr>
        <w:t xml:space="preserve"> </w:t>
      </w:r>
      <w:proofErr w:type="spellStart"/>
      <w:r w:rsidRPr="009F10FE">
        <w:rPr>
          <w:rFonts w:ascii="Arial" w:hAnsi="Arial"/>
        </w:rPr>
        <w:t>ms</w:t>
      </w:r>
      <w:proofErr w:type="spellEnd"/>
    </w:p>
    <w:p w14:paraId="628619D8" w14:textId="77777777" w:rsidR="009F10FE" w:rsidRDefault="009F10FE" w:rsidP="009F10FE">
      <w:pPr>
        <w:pStyle w:val="Odstavecseseznamem"/>
        <w:numPr>
          <w:ilvl w:val="0"/>
          <w:numId w:val="21"/>
        </w:numPr>
        <w:jc w:val="left"/>
        <w:rPr>
          <w:rFonts w:ascii="Arial" w:hAnsi="Arial"/>
        </w:rPr>
      </w:pPr>
      <w:r w:rsidRPr="009F10FE">
        <w:rPr>
          <w:rFonts w:ascii="Arial" w:hAnsi="Arial"/>
        </w:rPr>
        <w:t>Medicínský</w:t>
      </w:r>
      <w:r>
        <w:rPr>
          <w:rFonts w:ascii="Arial" w:hAnsi="Arial"/>
        </w:rPr>
        <w:t xml:space="preserve"> atest</w:t>
      </w:r>
    </w:p>
    <w:p w14:paraId="628619D9" w14:textId="77777777" w:rsidR="009F10FE" w:rsidRPr="009F10FE" w:rsidRDefault="009F10FE" w:rsidP="009F10FE">
      <w:pPr>
        <w:pStyle w:val="Odstavecseseznamem"/>
        <w:numPr>
          <w:ilvl w:val="0"/>
          <w:numId w:val="21"/>
        </w:numPr>
        <w:jc w:val="left"/>
        <w:rPr>
          <w:rFonts w:ascii="Arial" w:hAnsi="Arial"/>
        </w:rPr>
      </w:pPr>
      <w:r w:rsidRPr="009F10FE">
        <w:rPr>
          <w:rFonts w:ascii="Arial" w:hAnsi="Arial"/>
        </w:rPr>
        <w:t>VESA rozteč pro montáž na kloubové rameno nebo samostatný stojan</w:t>
      </w:r>
    </w:p>
    <w:p w14:paraId="628619DA" w14:textId="77777777" w:rsidR="009F10FE" w:rsidRPr="009F10FE" w:rsidRDefault="009F10FE" w:rsidP="009F10FE">
      <w:pPr>
        <w:pStyle w:val="Odstavecseseznamem"/>
        <w:numPr>
          <w:ilvl w:val="0"/>
          <w:numId w:val="21"/>
        </w:numPr>
        <w:jc w:val="left"/>
        <w:rPr>
          <w:rFonts w:ascii="Arial" w:hAnsi="Arial"/>
        </w:rPr>
      </w:pPr>
      <w:r w:rsidRPr="009F10FE">
        <w:rPr>
          <w:rFonts w:ascii="Arial" w:hAnsi="Arial"/>
        </w:rPr>
        <w:t>Antireflexní, odolný proti desinfekci</w:t>
      </w:r>
    </w:p>
    <w:p w14:paraId="628619DB" w14:textId="77777777" w:rsidR="009F10FE" w:rsidRDefault="009F10FE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14:paraId="628619DC" w14:textId="77777777" w:rsidR="005562EC" w:rsidRPr="005E6E27" w:rsidRDefault="005562EC" w:rsidP="005562EC">
      <w:pPr>
        <w:pStyle w:val="Odstavecseseznamem"/>
        <w:ind w:left="0"/>
        <w:jc w:val="left"/>
        <w:rPr>
          <w:rFonts w:ascii="Arial" w:hAnsi="Arial"/>
          <w:u w:val="single"/>
        </w:rPr>
      </w:pPr>
      <w:r w:rsidRPr="005E6E27">
        <w:rPr>
          <w:rFonts w:ascii="Arial" w:hAnsi="Arial"/>
          <w:u w:val="single"/>
        </w:rPr>
        <w:t>Kamerová jednotka, zdroj studeného světla</w:t>
      </w:r>
      <w:r w:rsidR="005E6E27">
        <w:rPr>
          <w:rFonts w:ascii="Arial" w:hAnsi="Arial"/>
          <w:u w:val="single"/>
        </w:rPr>
        <w:t>:</w:t>
      </w:r>
    </w:p>
    <w:p w14:paraId="628619DD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>Rozlišení min. 1920x1080 pixelů</w:t>
      </w:r>
    </w:p>
    <w:p w14:paraId="628619DE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proofErr w:type="spellStart"/>
      <w:r w:rsidRPr="005562EC">
        <w:rPr>
          <w:rFonts w:ascii="Arial" w:hAnsi="Arial"/>
        </w:rPr>
        <w:t>Videoprocesor</w:t>
      </w:r>
      <w:proofErr w:type="spellEnd"/>
      <w:r w:rsidRPr="005562EC">
        <w:rPr>
          <w:rFonts w:ascii="Arial" w:hAnsi="Arial"/>
        </w:rPr>
        <w:t xml:space="preserve"> ovládající min</w:t>
      </w:r>
      <w:r>
        <w:rPr>
          <w:rFonts w:ascii="Arial" w:hAnsi="Arial"/>
        </w:rPr>
        <w:t>. Full HD 1920x1080 zobrazení</w:t>
      </w:r>
    </w:p>
    <w:p w14:paraId="628619DF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>Laser fluorescenční navigace</w:t>
      </w:r>
    </w:p>
    <w:p w14:paraId="628619E0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 xml:space="preserve">Fluorescenční zobrazení tkání pracující na základě identického (stejného) světelného zdroje a </w:t>
      </w:r>
      <w:proofErr w:type="spellStart"/>
      <w:r w:rsidRPr="005562EC">
        <w:rPr>
          <w:rFonts w:ascii="Arial" w:hAnsi="Arial"/>
        </w:rPr>
        <w:t>videoprocesoru</w:t>
      </w:r>
      <w:proofErr w:type="spellEnd"/>
      <w:r w:rsidRPr="005562EC">
        <w:rPr>
          <w:rFonts w:ascii="Arial" w:hAnsi="Arial"/>
        </w:rPr>
        <w:t xml:space="preserve"> pro bílé světlo na principu LED a pro infračervené světlo (NIR), bez přídatných nebo dalších zdrojů</w:t>
      </w:r>
    </w:p>
    <w:p w14:paraId="628619E1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>Simultánní zobrazení („</w:t>
      </w:r>
      <w:proofErr w:type="spellStart"/>
      <w:r w:rsidRPr="005562EC">
        <w:rPr>
          <w:rFonts w:ascii="Arial" w:hAnsi="Arial"/>
        </w:rPr>
        <w:t>overlay</w:t>
      </w:r>
      <w:proofErr w:type="spellEnd"/>
      <w:r w:rsidRPr="005562EC">
        <w:rPr>
          <w:rFonts w:ascii="Arial" w:hAnsi="Arial"/>
        </w:rPr>
        <w:t>”) bílého světla v plných barvách ve Full HD a fluorescenčního zobrazení umožňující kontinuální nepřerušované zobrazení a překrývání</w:t>
      </w:r>
      <w:r>
        <w:rPr>
          <w:rFonts w:ascii="Arial" w:hAnsi="Arial"/>
        </w:rPr>
        <w:t xml:space="preserve"> během operace</w:t>
      </w:r>
    </w:p>
    <w:p w14:paraId="628619E2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proofErr w:type="spellStart"/>
      <w:r w:rsidRPr="005562EC">
        <w:rPr>
          <w:rFonts w:ascii="Arial" w:hAnsi="Arial"/>
        </w:rPr>
        <w:lastRenderedPageBreak/>
        <w:t>Videoprocesor</w:t>
      </w:r>
      <w:proofErr w:type="spellEnd"/>
      <w:r w:rsidRPr="005562EC">
        <w:rPr>
          <w:rFonts w:ascii="Arial" w:hAnsi="Arial"/>
        </w:rPr>
        <w:t xml:space="preserve"> a světelný zdroj schopen 3 typů fluorescenčních obrazů, barevně segmentovaného, simultánní fluorescenční mode na pozadí full HD laparoskopického obrazu v bíl</w:t>
      </w:r>
      <w:r>
        <w:rPr>
          <w:rFonts w:ascii="Arial" w:hAnsi="Arial"/>
        </w:rPr>
        <w:t>ém světle a černobílý ICG obraz</w:t>
      </w:r>
    </w:p>
    <w:p w14:paraId="628619E3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>Infračervené („</w:t>
      </w:r>
      <w:proofErr w:type="spellStart"/>
      <w:r w:rsidRPr="005562EC">
        <w:rPr>
          <w:rFonts w:ascii="Arial" w:hAnsi="Arial"/>
        </w:rPr>
        <w:t>near</w:t>
      </w:r>
      <w:proofErr w:type="spellEnd"/>
      <w:r w:rsidRPr="005562EC">
        <w:rPr>
          <w:rFonts w:ascii="Arial" w:hAnsi="Arial"/>
        </w:rPr>
        <w:t xml:space="preserve"> </w:t>
      </w:r>
      <w:proofErr w:type="spellStart"/>
      <w:r w:rsidRPr="005562EC">
        <w:rPr>
          <w:rFonts w:ascii="Arial" w:hAnsi="Arial"/>
        </w:rPr>
        <w:t>infrared</w:t>
      </w:r>
      <w:proofErr w:type="spellEnd"/>
      <w:r>
        <w:rPr>
          <w:rFonts w:ascii="Arial" w:hAnsi="Arial"/>
        </w:rPr>
        <w:t>“</w:t>
      </w:r>
      <w:r w:rsidRPr="005562EC">
        <w:rPr>
          <w:rFonts w:ascii="Arial" w:hAnsi="Arial"/>
        </w:rPr>
        <w:t>) záření optimální vlnové délky 805</w:t>
      </w:r>
      <w:r>
        <w:rPr>
          <w:rFonts w:ascii="Arial" w:hAnsi="Arial"/>
        </w:rPr>
        <w:t xml:space="preserve"> </w:t>
      </w:r>
      <w:proofErr w:type="spellStart"/>
      <w:r w:rsidRPr="005562EC">
        <w:rPr>
          <w:rFonts w:ascii="Arial" w:hAnsi="Arial"/>
        </w:rPr>
        <w:t>nm</w:t>
      </w:r>
      <w:proofErr w:type="spellEnd"/>
      <w:r w:rsidRPr="005562EC">
        <w:rPr>
          <w:rFonts w:ascii="Arial" w:hAnsi="Arial"/>
        </w:rPr>
        <w:t xml:space="preserve"> pro </w:t>
      </w:r>
      <w:proofErr w:type="spellStart"/>
      <w:r w:rsidRPr="005562EC">
        <w:rPr>
          <w:rFonts w:ascii="Arial" w:hAnsi="Arial"/>
        </w:rPr>
        <w:t>indocyanin</w:t>
      </w:r>
      <w:r>
        <w:rPr>
          <w:rFonts w:ascii="Arial" w:hAnsi="Arial"/>
        </w:rPr>
        <w:t>ovou</w:t>
      </w:r>
      <w:proofErr w:type="spellEnd"/>
      <w:r w:rsidRPr="005562EC">
        <w:rPr>
          <w:rFonts w:ascii="Arial" w:hAnsi="Arial"/>
        </w:rPr>
        <w:t xml:space="preserve"> zel</w:t>
      </w:r>
      <w:r>
        <w:rPr>
          <w:rFonts w:ascii="Arial" w:hAnsi="Arial"/>
        </w:rPr>
        <w:t>eň s redukovanou interferencí</w:t>
      </w:r>
    </w:p>
    <w:p w14:paraId="628619E4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 xml:space="preserve">Barevně odlišený </w:t>
      </w:r>
      <w:proofErr w:type="gramStart"/>
      <w:r w:rsidRPr="005562EC">
        <w:rPr>
          <w:rFonts w:ascii="Arial" w:hAnsi="Arial"/>
        </w:rPr>
        <w:t>na 4-barevné</w:t>
      </w:r>
      <w:proofErr w:type="gramEnd"/>
      <w:r w:rsidRPr="005562EC">
        <w:rPr>
          <w:rFonts w:ascii="Arial" w:hAnsi="Arial"/>
        </w:rPr>
        <w:t xml:space="preserve"> škále, segmentovaný mód ve Full HD s automatickým a plynulým přechodem dle dané intensity signálu, umožňující odlišení lymfatických kanálků a </w:t>
      </w:r>
      <w:proofErr w:type="spellStart"/>
      <w:r w:rsidRPr="005562EC">
        <w:rPr>
          <w:rFonts w:ascii="Arial" w:hAnsi="Arial"/>
        </w:rPr>
        <w:t>sentinelových</w:t>
      </w:r>
      <w:proofErr w:type="spellEnd"/>
      <w:r w:rsidRPr="005562EC">
        <w:rPr>
          <w:rFonts w:ascii="Arial" w:hAnsi="Arial"/>
        </w:rPr>
        <w:t xml:space="preserve"> uzlin první a druh</w:t>
      </w:r>
      <w:r>
        <w:rPr>
          <w:rFonts w:ascii="Arial" w:hAnsi="Arial"/>
        </w:rPr>
        <w:t xml:space="preserve">é etáže a </w:t>
      </w:r>
      <w:proofErr w:type="spellStart"/>
      <w:r>
        <w:rPr>
          <w:rFonts w:ascii="Arial" w:hAnsi="Arial"/>
        </w:rPr>
        <w:t>nesentinelových</w:t>
      </w:r>
      <w:proofErr w:type="spellEnd"/>
      <w:r>
        <w:rPr>
          <w:rFonts w:ascii="Arial" w:hAnsi="Arial"/>
        </w:rPr>
        <w:t xml:space="preserve"> uzlin</w:t>
      </w:r>
    </w:p>
    <w:p w14:paraId="628619E5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>Možnost individuálního nastavení konfigurace kvality obrazu pomocí změn ostrosti obrazu, světelnosti, saturace červené a modré barvy v relaci k maximálním hodnotám a průměrné balance.</w:t>
      </w:r>
    </w:p>
    <w:p w14:paraId="628619E6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>Kvantitativní instantní automatické odlišení a analýza uzlin nasycených ICG ve 4 barvách (4 stupně odlišení barevné škály) bez nutnosti dalších regulací, změn intensity nebo změn NIR spektra</w:t>
      </w:r>
    </w:p>
    <w:p w14:paraId="628619E7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>Možnost zvyšování úrovně fluorescence průběžně</w:t>
      </w:r>
      <w:r>
        <w:rPr>
          <w:rFonts w:ascii="Arial" w:hAnsi="Arial"/>
        </w:rPr>
        <w:t xml:space="preserve"> </w:t>
      </w:r>
      <w:r w:rsidRPr="005562EC">
        <w:rPr>
          <w:rFonts w:ascii="Arial" w:hAnsi="Arial"/>
        </w:rPr>
        <w:t xml:space="preserve">přes barevnou škálu 4 různých barev, umožňující kvalitativní barevný </w:t>
      </w:r>
      <w:proofErr w:type="spellStart"/>
      <w:r w:rsidRPr="005562EC">
        <w:rPr>
          <w:rFonts w:ascii="Arial" w:hAnsi="Arial"/>
        </w:rPr>
        <w:t>mapping</w:t>
      </w:r>
      <w:proofErr w:type="spellEnd"/>
      <w:r w:rsidRPr="005562EC">
        <w:rPr>
          <w:rFonts w:ascii="Arial" w:hAnsi="Arial"/>
        </w:rPr>
        <w:t xml:space="preserve"> jed</w:t>
      </w:r>
      <w:r>
        <w:rPr>
          <w:rFonts w:ascii="Arial" w:hAnsi="Arial"/>
        </w:rPr>
        <w:t>notlivých anatomických struktur</w:t>
      </w:r>
    </w:p>
    <w:p w14:paraId="628619E8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>Během operace je možno na obrazovce zobrazit</w:t>
      </w:r>
      <w:r>
        <w:rPr>
          <w:rFonts w:ascii="Arial" w:hAnsi="Arial"/>
        </w:rPr>
        <w:t xml:space="preserve"> </w:t>
      </w:r>
      <w:r w:rsidRPr="005562EC">
        <w:rPr>
          <w:rFonts w:ascii="Arial" w:hAnsi="Arial"/>
        </w:rPr>
        <w:t>4 mody současně</w:t>
      </w:r>
      <w:r>
        <w:rPr>
          <w:rFonts w:ascii="Arial" w:hAnsi="Arial"/>
        </w:rPr>
        <w:t xml:space="preserve"> </w:t>
      </w:r>
      <w:r w:rsidRPr="005562EC">
        <w:rPr>
          <w:rFonts w:ascii="Arial" w:hAnsi="Arial"/>
        </w:rPr>
        <w:t xml:space="preserve">v černobílém obraze, barevném fluorescenčním, </w:t>
      </w:r>
      <w:proofErr w:type="gramStart"/>
      <w:r w:rsidRPr="005562EC">
        <w:rPr>
          <w:rFonts w:ascii="Arial" w:hAnsi="Arial"/>
        </w:rPr>
        <w:t>segmentovaném</w:t>
      </w:r>
      <w:proofErr w:type="gramEnd"/>
      <w:r w:rsidRPr="005562EC">
        <w:rPr>
          <w:rFonts w:ascii="Arial" w:hAnsi="Arial"/>
        </w:rPr>
        <w:t xml:space="preserve"> 4 barevném fluorescenčním a klasickém laparoskopickém full HD bílém světle s výběrem hlavního modu nebo kombinacemi modů operatérem z hlavy abdominální kamery v jednom kroku</w:t>
      </w:r>
    </w:p>
    <w:p w14:paraId="628619E9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>Světlo emitující dioda laserového zdroje (kategorie 3R dle IEC 60825-1:2007), který umožňuje Full HD viditelný obraz v reálném čase včetně současného NIR obrazu (simultánně)</w:t>
      </w:r>
    </w:p>
    <w:p w14:paraId="628619EA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>Aktivace laserového systému elektronicky na hlavě abdominální kamery, umožňující přepnutí mezi denním světlem a NIR v jednom kroku</w:t>
      </w:r>
    </w:p>
    <w:p w14:paraId="628619EB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 xml:space="preserve">NIR charakteristika: vlnová délka 805 </w:t>
      </w:r>
      <w:proofErr w:type="spellStart"/>
      <w:r w:rsidRPr="005562EC">
        <w:rPr>
          <w:rFonts w:ascii="Arial" w:hAnsi="Arial"/>
        </w:rPr>
        <w:t>nm</w:t>
      </w:r>
      <w:proofErr w:type="spellEnd"/>
      <w:r w:rsidRPr="005562EC">
        <w:rPr>
          <w:rFonts w:ascii="Arial" w:hAnsi="Arial"/>
        </w:rPr>
        <w:t>, 20 pulsů/sec, výkon 2mj/sec, divergence paprsku 75</w:t>
      </w:r>
      <w:r w:rsidR="00282623">
        <w:rPr>
          <w:rFonts w:ascii="Arial" w:hAnsi="Arial"/>
        </w:rPr>
        <w:t xml:space="preserve"> </w:t>
      </w:r>
      <w:r w:rsidRPr="005562EC">
        <w:rPr>
          <w:rFonts w:ascii="Arial" w:hAnsi="Arial"/>
        </w:rPr>
        <w:t>° (</w:t>
      </w:r>
      <w:r>
        <w:rPr>
          <w:rFonts w:ascii="Arial" w:hAnsi="Arial"/>
        </w:rPr>
        <w:t>±</w:t>
      </w:r>
      <w:r w:rsidRPr="005562EC">
        <w:rPr>
          <w:rFonts w:ascii="Arial" w:hAnsi="Arial"/>
        </w:rPr>
        <w:t>5</w:t>
      </w:r>
      <w:r>
        <w:rPr>
          <w:rFonts w:ascii="Arial" w:hAnsi="Arial"/>
        </w:rPr>
        <w:t xml:space="preserve"> </w:t>
      </w:r>
      <w:r w:rsidRPr="005562EC">
        <w:rPr>
          <w:rFonts w:ascii="Arial" w:hAnsi="Arial"/>
        </w:rPr>
        <w:t>°)</w:t>
      </w:r>
    </w:p>
    <w:p w14:paraId="628619EC" w14:textId="2B0FF636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del w:id="5" w:author="Fupso Miroslav" w:date="2018-10-08T09:51:00Z">
        <w:r w:rsidRPr="005562EC" w:rsidDel="007B1E32">
          <w:rPr>
            <w:rFonts w:ascii="Arial" w:hAnsi="Arial"/>
          </w:rPr>
          <w:delText xml:space="preserve">Laserový indikátor </w:delText>
        </w:r>
      </w:del>
      <w:ins w:id="6" w:author="Fupso Miroslav" w:date="2018-10-08T09:51:00Z">
        <w:r w:rsidR="007B1E32">
          <w:rPr>
            <w:rFonts w:ascii="Arial" w:hAnsi="Arial"/>
          </w:rPr>
          <w:t>I</w:t>
        </w:r>
        <w:r w:rsidR="007B1E32" w:rsidRPr="005562EC">
          <w:rPr>
            <w:rFonts w:ascii="Arial" w:hAnsi="Arial"/>
          </w:rPr>
          <w:t xml:space="preserve">ndikátor </w:t>
        </w:r>
      </w:ins>
      <w:r w:rsidRPr="005562EC">
        <w:rPr>
          <w:rFonts w:ascii="Arial" w:hAnsi="Arial"/>
        </w:rPr>
        <w:t>zapnutí</w:t>
      </w:r>
      <w:ins w:id="7" w:author="Fupso Miroslav" w:date="2018-10-08T09:51:00Z">
        <w:r w:rsidR="007B1E32">
          <w:rPr>
            <w:rFonts w:ascii="Arial" w:hAnsi="Arial"/>
          </w:rPr>
          <w:t xml:space="preserve"> kamerové jednotky</w:t>
        </w:r>
      </w:ins>
      <w:del w:id="8" w:author="Fupso Miroslav" w:date="2018-10-08T09:51:00Z">
        <w:r w:rsidRPr="005562EC" w:rsidDel="007B1E32">
          <w:rPr>
            <w:rFonts w:ascii="Arial" w:hAnsi="Arial"/>
          </w:rPr>
          <w:delText xml:space="preserve"> na hlavě abdominální kamery</w:delText>
        </w:r>
      </w:del>
      <w:ins w:id="9" w:author="Fupso Miroslav" w:date="2018-10-08T09:51:00Z">
        <w:r w:rsidR="007B1E32">
          <w:rPr>
            <w:rFonts w:ascii="Arial" w:hAnsi="Arial"/>
          </w:rPr>
          <w:t>.</w:t>
        </w:r>
      </w:ins>
    </w:p>
    <w:p w14:paraId="628619ED" w14:textId="77777777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>Možnost individuálního nastavení a ulože</w:t>
      </w:r>
      <w:r>
        <w:rPr>
          <w:rFonts w:ascii="Arial" w:hAnsi="Arial"/>
        </w:rPr>
        <w:t>ní pro jednotlivé uživatele</w:t>
      </w:r>
    </w:p>
    <w:p w14:paraId="628619EE" w14:textId="6E4CA0EB" w:rsidR="005562EC" w:rsidRPr="005562EC" w:rsidRDefault="005562EC" w:rsidP="005562EC">
      <w:pPr>
        <w:pStyle w:val="Odstavecseseznamem"/>
        <w:numPr>
          <w:ilvl w:val="0"/>
          <w:numId w:val="22"/>
        </w:numPr>
        <w:jc w:val="left"/>
        <w:rPr>
          <w:rFonts w:ascii="Arial" w:hAnsi="Arial"/>
        </w:rPr>
      </w:pPr>
      <w:r w:rsidRPr="005562EC">
        <w:rPr>
          <w:rFonts w:ascii="Arial" w:hAnsi="Arial"/>
        </w:rPr>
        <w:t>Video výstup</w:t>
      </w:r>
      <w:del w:id="10" w:author="Fupso Miroslav" w:date="2018-10-08T09:51:00Z">
        <w:r w:rsidRPr="005562EC" w:rsidDel="007B1E32">
          <w:rPr>
            <w:rFonts w:ascii="Arial" w:hAnsi="Arial"/>
          </w:rPr>
          <w:delText>y</w:delText>
        </w:r>
      </w:del>
      <w:r w:rsidRPr="005562EC">
        <w:rPr>
          <w:rFonts w:ascii="Arial" w:hAnsi="Arial"/>
        </w:rPr>
        <w:t xml:space="preserve"> HD-SDI</w:t>
      </w:r>
      <w:ins w:id="11" w:author="Fupso Miroslav" w:date="2018-10-08T09:51:00Z">
        <w:r w:rsidR="007B1E32">
          <w:rPr>
            <w:rFonts w:ascii="Arial" w:hAnsi="Arial"/>
          </w:rPr>
          <w:t xml:space="preserve"> nebo dodání převodníku HD-SDI (nutné pro </w:t>
        </w:r>
        <w:proofErr w:type="spellStart"/>
        <w:r w:rsidR="007B1E32">
          <w:rPr>
            <w:rFonts w:ascii="Arial" w:hAnsi="Arial"/>
          </w:rPr>
          <w:t>videomanegement</w:t>
        </w:r>
        <w:proofErr w:type="spellEnd"/>
        <w:r w:rsidR="007B1E32">
          <w:rPr>
            <w:rFonts w:ascii="Arial" w:hAnsi="Arial"/>
          </w:rPr>
          <w:t xml:space="preserve"> používaný v</w:t>
        </w:r>
      </w:ins>
      <w:ins w:id="12" w:author="Fupso Miroslav" w:date="2018-10-08T09:53:00Z">
        <w:r w:rsidR="007B1E32">
          <w:rPr>
            <w:rFonts w:ascii="Arial" w:hAnsi="Arial"/>
          </w:rPr>
          <w:t>e</w:t>
        </w:r>
      </w:ins>
      <w:ins w:id="13" w:author="Fupso Miroslav" w:date="2018-10-08T09:51:00Z">
        <w:r w:rsidR="007B1E32">
          <w:rPr>
            <w:rFonts w:ascii="Arial" w:hAnsi="Arial"/>
          </w:rPr>
          <w:t xml:space="preserve"> FN Brno).</w:t>
        </w:r>
      </w:ins>
      <w:del w:id="14" w:author="Fupso Miroslav" w:date="2018-10-08T09:52:00Z">
        <w:r w:rsidRPr="005562EC" w:rsidDel="007B1E32">
          <w:rPr>
            <w:rFonts w:ascii="Arial" w:hAnsi="Arial"/>
          </w:rPr>
          <w:delText>, DVI</w:delText>
        </w:r>
      </w:del>
    </w:p>
    <w:p w14:paraId="628619EF" w14:textId="77777777" w:rsidR="009F10FE" w:rsidRDefault="005562EC" w:rsidP="005562EC">
      <w:pPr>
        <w:pStyle w:val="Odstavecseseznamem"/>
        <w:numPr>
          <w:ilvl w:val="0"/>
          <w:numId w:val="22"/>
        </w:numPr>
        <w:spacing w:after="0"/>
        <w:jc w:val="left"/>
        <w:rPr>
          <w:rFonts w:ascii="Arial" w:hAnsi="Arial"/>
        </w:rPr>
      </w:pPr>
      <w:r w:rsidRPr="005562EC">
        <w:rPr>
          <w:rFonts w:ascii="Arial" w:hAnsi="Arial"/>
        </w:rPr>
        <w:t>Subminiaturní</w:t>
      </w:r>
      <w:r>
        <w:rPr>
          <w:rFonts w:ascii="Arial" w:hAnsi="Arial"/>
        </w:rPr>
        <w:t xml:space="preserve"> s</w:t>
      </w:r>
      <w:r w:rsidRPr="005562EC">
        <w:rPr>
          <w:rFonts w:ascii="Arial" w:hAnsi="Arial"/>
        </w:rPr>
        <w:t>ervisní port</w:t>
      </w:r>
    </w:p>
    <w:p w14:paraId="628619F0" w14:textId="77777777" w:rsidR="009F10FE" w:rsidRDefault="009F10FE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14:paraId="628619F1" w14:textId="77777777" w:rsidR="005C75C6" w:rsidRPr="005E6E27" w:rsidRDefault="005C75C6" w:rsidP="005C75C6">
      <w:pPr>
        <w:pStyle w:val="Odstavecseseznamem"/>
        <w:ind w:left="0"/>
        <w:jc w:val="left"/>
        <w:rPr>
          <w:rFonts w:ascii="Arial" w:hAnsi="Arial"/>
          <w:u w:val="single"/>
        </w:rPr>
      </w:pPr>
      <w:r w:rsidRPr="005E6E27">
        <w:rPr>
          <w:rFonts w:ascii="Arial" w:hAnsi="Arial"/>
          <w:u w:val="single"/>
        </w:rPr>
        <w:t>Abdominální kamera (sonda) se zobrazením v bílém světle a NIR černobílém obraze</w:t>
      </w:r>
      <w:r w:rsidR="005E6E27">
        <w:rPr>
          <w:rFonts w:ascii="Arial" w:hAnsi="Arial"/>
          <w:u w:val="single"/>
        </w:rPr>
        <w:t>:</w:t>
      </w:r>
    </w:p>
    <w:p w14:paraId="628619F2" w14:textId="77777777" w:rsidR="005C75C6" w:rsidRPr="005C75C6" w:rsidRDefault="005C75C6" w:rsidP="005C75C6">
      <w:pPr>
        <w:pStyle w:val="Odstavecseseznamem"/>
        <w:numPr>
          <w:ilvl w:val="0"/>
          <w:numId w:val="23"/>
        </w:numPr>
        <w:jc w:val="left"/>
        <w:rPr>
          <w:rFonts w:ascii="Arial" w:hAnsi="Arial"/>
        </w:rPr>
      </w:pPr>
      <w:r w:rsidRPr="005C75C6">
        <w:rPr>
          <w:rFonts w:ascii="Arial" w:hAnsi="Arial"/>
        </w:rPr>
        <w:t>Zobrazení min. FULL HD 1980x1080</w:t>
      </w:r>
    </w:p>
    <w:p w14:paraId="628619F3" w14:textId="77777777" w:rsidR="005C75C6" w:rsidRPr="005C75C6" w:rsidRDefault="005C75C6" w:rsidP="005C75C6">
      <w:pPr>
        <w:pStyle w:val="Odstavecseseznamem"/>
        <w:numPr>
          <w:ilvl w:val="0"/>
          <w:numId w:val="23"/>
        </w:numPr>
        <w:jc w:val="left"/>
        <w:rPr>
          <w:rFonts w:ascii="Arial" w:hAnsi="Arial"/>
        </w:rPr>
      </w:pPr>
      <w:r w:rsidRPr="005C75C6">
        <w:rPr>
          <w:rFonts w:ascii="Arial" w:hAnsi="Arial"/>
        </w:rPr>
        <w:t>Schválené medicínské využití viz výše uvedené aplikace</w:t>
      </w:r>
    </w:p>
    <w:p w14:paraId="628619F4" w14:textId="77777777" w:rsidR="005C75C6" w:rsidRPr="005C75C6" w:rsidRDefault="005C75C6" w:rsidP="005C75C6">
      <w:pPr>
        <w:pStyle w:val="Odstavecseseznamem"/>
        <w:numPr>
          <w:ilvl w:val="0"/>
          <w:numId w:val="23"/>
        </w:numPr>
        <w:jc w:val="left"/>
        <w:rPr>
          <w:rFonts w:ascii="Arial" w:hAnsi="Arial"/>
        </w:rPr>
      </w:pPr>
      <w:r w:rsidRPr="005C75C6">
        <w:rPr>
          <w:rFonts w:ascii="Arial" w:hAnsi="Arial"/>
        </w:rPr>
        <w:t>Rozsah zobrazovaného pole min. 20x</w:t>
      </w:r>
      <w:r w:rsidR="003D08DB">
        <w:rPr>
          <w:rFonts w:ascii="Arial" w:hAnsi="Arial"/>
        </w:rPr>
        <w:t>11,</w:t>
      </w:r>
      <w:r w:rsidRPr="005C75C6">
        <w:rPr>
          <w:rFonts w:ascii="Arial" w:hAnsi="Arial"/>
        </w:rPr>
        <w:t>5 cm</w:t>
      </w:r>
    </w:p>
    <w:p w14:paraId="628619F5" w14:textId="77777777" w:rsidR="005C75C6" w:rsidRPr="005C75C6" w:rsidRDefault="005C75C6" w:rsidP="005C75C6">
      <w:pPr>
        <w:pStyle w:val="Odstavecseseznamem"/>
        <w:numPr>
          <w:ilvl w:val="0"/>
          <w:numId w:val="23"/>
        </w:numPr>
        <w:jc w:val="left"/>
        <w:rPr>
          <w:rFonts w:ascii="Arial" w:hAnsi="Arial"/>
        </w:rPr>
      </w:pPr>
      <w:r w:rsidRPr="005C75C6">
        <w:rPr>
          <w:rFonts w:ascii="Arial" w:hAnsi="Arial"/>
        </w:rPr>
        <w:t>Požadovaná ochranná manžeta objektivu, intuitivní ovládání funkcí tlačítky na hlavě kamery a možnost podsvícení</w:t>
      </w:r>
    </w:p>
    <w:p w14:paraId="628619F6" w14:textId="77777777" w:rsidR="005C75C6" w:rsidRPr="005C75C6" w:rsidRDefault="005C75C6" w:rsidP="005C75C6">
      <w:pPr>
        <w:pStyle w:val="Odstavecseseznamem"/>
        <w:numPr>
          <w:ilvl w:val="0"/>
          <w:numId w:val="23"/>
        </w:numPr>
        <w:jc w:val="left"/>
        <w:rPr>
          <w:rFonts w:ascii="Arial" w:hAnsi="Arial"/>
        </w:rPr>
      </w:pPr>
      <w:r w:rsidRPr="005C75C6">
        <w:rPr>
          <w:rFonts w:ascii="Arial" w:hAnsi="Arial"/>
        </w:rPr>
        <w:t>Duální světelný zdroj na hlavě kamery</w:t>
      </w:r>
    </w:p>
    <w:p w14:paraId="628619F7" w14:textId="77777777" w:rsidR="005C75C6" w:rsidRPr="005C75C6" w:rsidRDefault="005C75C6" w:rsidP="005C75C6">
      <w:pPr>
        <w:pStyle w:val="Odstavecseseznamem"/>
        <w:numPr>
          <w:ilvl w:val="0"/>
          <w:numId w:val="23"/>
        </w:numPr>
        <w:jc w:val="left"/>
        <w:rPr>
          <w:rFonts w:ascii="Arial" w:hAnsi="Arial"/>
        </w:rPr>
      </w:pPr>
      <w:r w:rsidRPr="005C75C6">
        <w:rPr>
          <w:rFonts w:ascii="Arial" w:hAnsi="Arial"/>
        </w:rPr>
        <w:t xml:space="preserve">Možnost pracovní vzdálenosti v rozmezí 10 </w:t>
      </w:r>
      <w:r w:rsidR="003D08DB">
        <w:rPr>
          <w:rFonts w:ascii="Arial" w:hAnsi="Arial"/>
        </w:rPr>
        <w:t>-</w:t>
      </w:r>
      <w:r w:rsidRPr="005C75C6">
        <w:rPr>
          <w:rFonts w:ascii="Arial" w:hAnsi="Arial"/>
        </w:rPr>
        <w:t xml:space="preserve"> 40 cm a možn</w:t>
      </w:r>
      <w:r w:rsidR="003D08DB">
        <w:rPr>
          <w:rFonts w:ascii="Arial" w:hAnsi="Arial"/>
        </w:rPr>
        <w:t>ost úchytu na operačním rameni.</w:t>
      </w:r>
    </w:p>
    <w:p w14:paraId="628619F8" w14:textId="77777777" w:rsidR="005C75C6" w:rsidRPr="005C75C6" w:rsidRDefault="005C75C6" w:rsidP="005C75C6">
      <w:pPr>
        <w:pStyle w:val="Odstavecseseznamem"/>
        <w:numPr>
          <w:ilvl w:val="0"/>
          <w:numId w:val="23"/>
        </w:numPr>
        <w:jc w:val="left"/>
        <w:rPr>
          <w:rFonts w:ascii="Arial" w:hAnsi="Arial"/>
        </w:rPr>
      </w:pPr>
      <w:r w:rsidRPr="005C75C6">
        <w:rPr>
          <w:rFonts w:ascii="Arial" w:hAnsi="Arial"/>
        </w:rPr>
        <w:t>Operace na operačním sále za plného osvětlení</w:t>
      </w:r>
    </w:p>
    <w:p w14:paraId="628619F9" w14:textId="77777777" w:rsidR="005C75C6" w:rsidRPr="005C75C6" w:rsidRDefault="005C75C6" w:rsidP="005C75C6">
      <w:pPr>
        <w:pStyle w:val="Odstavecseseznamem"/>
        <w:numPr>
          <w:ilvl w:val="0"/>
          <w:numId w:val="23"/>
        </w:numPr>
        <w:jc w:val="left"/>
        <w:rPr>
          <w:rFonts w:ascii="Arial" w:hAnsi="Arial"/>
        </w:rPr>
      </w:pPr>
      <w:r w:rsidRPr="005C75C6">
        <w:rPr>
          <w:rFonts w:ascii="Arial" w:hAnsi="Arial"/>
        </w:rPr>
        <w:t>Simultánní nepřerušovaný fluorescenční image a obraz v bílém světle způsobem překrývání v reálném čase bez zpoždění</w:t>
      </w:r>
    </w:p>
    <w:p w14:paraId="628619FA" w14:textId="77777777" w:rsidR="005C75C6" w:rsidRPr="005C75C6" w:rsidRDefault="005C75C6" w:rsidP="005C75C6">
      <w:pPr>
        <w:pStyle w:val="Odstavecseseznamem"/>
        <w:numPr>
          <w:ilvl w:val="0"/>
          <w:numId w:val="23"/>
        </w:numPr>
        <w:jc w:val="left"/>
        <w:rPr>
          <w:rFonts w:ascii="Arial" w:hAnsi="Arial"/>
        </w:rPr>
      </w:pPr>
      <w:r w:rsidRPr="005C75C6">
        <w:rPr>
          <w:rFonts w:ascii="Arial" w:hAnsi="Arial"/>
        </w:rPr>
        <w:t xml:space="preserve">Barevně segmentovaný modus na 4barevné škále k detailnímu odlišení </w:t>
      </w:r>
      <w:proofErr w:type="spellStart"/>
      <w:r w:rsidRPr="005C75C6">
        <w:rPr>
          <w:rFonts w:ascii="Arial" w:hAnsi="Arial"/>
        </w:rPr>
        <w:t>sentinelových</w:t>
      </w:r>
      <w:proofErr w:type="spellEnd"/>
      <w:r w:rsidRPr="005C75C6">
        <w:rPr>
          <w:rFonts w:ascii="Arial" w:hAnsi="Arial"/>
        </w:rPr>
        <w:t xml:space="preserve"> uzlin 1.</w:t>
      </w:r>
      <w:r w:rsidR="003D08DB">
        <w:rPr>
          <w:rFonts w:ascii="Arial" w:hAnsi="Arial"/>
        </w:rPr>
        <w:t xml:space="preserve"> </w:t>
      </w:r>
      <w:r w:rsidRPr="005C75C6">
        <w:rPr>
          <w:rFonts w:ascii="Arial" w:hAnsi="Arial"/>
        </w:rPr>
        <w:t xml:space="preserve">a 2. etáže a </w:t>
      </w:r>
      <w:proofErr w:type="spellStart"/>
      <w:r w:rsidRPr="005C75C6">
        <w:rPr>
          <w:rFonts w:ascii="Arial" w:hAnsi="Arial"/>
        </w:rPr>
        <w:t>nesentinelových</w:t>
      </w:r>
      <w:proofErr w:type="spellEnd"/>
      <w:r w:rsidRPr="005C75C6">
        <w:rPr>
          <w:rFonts w:ascii="Arial" w:hAnsi="Arial"/>
        </w:rPr>
        <w:t xml:space="preserve"> uzlin</w:t>
      </w:r>
    </w:p>
    <w:p w14:paraId="628619FB" w14:textId="77777777" w:rsidR="005C75C6" w:rsidRDefault="005C75C6" w:rsidP="005C75C6">
      <w:pPr>
        <w:pStyle w:val="Odstavecseseznamem"/>
        <w:numPr>
          <w:ilvl w:val="0"/>
          <w:numId w:val="23"/>
        </w:numPr>
        <w:jc w:val="left"/>
        <w:rPr>
          <w:rFonts w:ascii="Arial" w:hAnsi="Arial"/>
        </w:rPr>
      </w:pPr>
      <w:r w:rsidRPr="005C75C6">
        <w:rPr>
          <w:rFonts w:ascii="Arial" w:hAnsi="Arial"/>
        </w:rPr>
        <w:t xml:space="preserve">Možnost vizuálního zhodnocení krevního toku v cévách včetně </w:t>
      </w:r>
      <w:proofErr w:type="spellStart"/>
      <w:r w:rsidRPr="005C75C6">
        <w:rPr>
          <w:rFonts w:ascii="Arial" w:hAnsi="Arial"/>
        </w:rPr>
        <w:t>mikrocévního</w:t>
      </w:r>
      <w:proofErr w:type="spellEnd"/>
      <w:r w:rsidRPr="005C75C6">
        <w:rPr>
          <w:rFonts w:ascii="Arial" w:hAnsi="Arial"/>
        </w:rPr>
        <w:t xml:space="preserve"> zásobení</w:t>
      </w:r>
    </w:p>
    <w:p w14:paraId="628619FC" w14:textId="77777777" w:rsidR="00380A4A" w:rsidRDefault="00380A4A" w:rsidP="00380A4A">
      <w:pPr>
        <w:pStyle w:val="Odstavecseseznamem"/>
        <w:ind w:left="360"/>
        <w:jc w:val="left"/>
        <w:rPr>
          <w:rFonts w:ascii="Arial" w:hAnsi="Arial"/>
        </w:rPr>
      </w:pPr>
    </w:p>
    <w:p w14:paraId="628619FD" w14:textId="77777777" w:rsidR="005E6E27" w:rsidRDefault="005E6E27" w:rsidP="00380A4A">
      <w:pPr>
        <w:pStyle w:val="Odstavecseseznamem"/>
        <w:ind w:left="360"/>
        <w:jc w:val="left"/>
        <w:rPr>
          <w:rFonts w:ascii="Arial" w:hAnsi="Arial"/>
        </w:rPr>
      </w:pPr>
    </w:p>
    <w:p w14:paraId="628619FE" w14:textId="77777777" w:rsidR="00380A4A" w:rsidRPr="005E6E27" w:rsidRDefault="00380A4A" w:rsidP="00380A4A">
      <w:pPr>
        <w:pStyle w:val="Odstavecseseznamem"/>
        <w:ind w:left="360"/>
        <w:jc w:val="left"/>
        <w:rPr>
          <w:rFonts w:ascii="Arial" w:hAnsi="Arial"/>
          <w:u w:val="single"/>
        </w:rPr>
      </w:pPr>
      <w:r w:rsidRPr="005E6E27">
        <w:rPr>
          <w:rFonts w:ascii="Arial" w:hAnsi="Arial"/>
          <w:u w:val="single"/>
        </w:rPr>
        <w:t>Endoskopický vozík</w:t>
      </w:r>
      <w:r w:rsidR="005E6E27">
        <w:rPr>
          <w:rFonts w:ascii="Arial" w:hAnsi="Arial"/>
          <w:u w:val="single"/>
        </w:rPr>
        <w:t>:</w:t>
      </w:r>
    </w:p>
    <w:p w14:paraId="628619FF" w14:textId="77777777" w:rsidR="00380A4A" w:rsidRPr="00380A4A" w:rsidRDefault="00380A4A" w:rsidP="00380A4A">
      <w:pPr>
        <w:pStyle w:val="Odstavecseseznamem"/>
        <w:numPr>
          <w:ilvl w:val="0"/>
          <w:numId w:val="24"/>
        </w:numPr>
        <w:jc w:val="left"/>
        <w:rPr>
          <w:rFonts w:ascii="Arial" w:hAnsi="Arial"/>
        </w:rPr>
      </w:pPr>
      <w:r w:rsidRPr="00380A4A">
        <w:rPr>
          <w:rFonts w:ascii="Arial" w:hAnsi="Arial"/>
        </w:rPr>
        <w:t>vozík pro medicínské využití</w:t>
      </w:r>
    </w:p>
    <w:p w14:paraId="62861A00" w14:textId="77777777" w:rsidR="00380A4A" w:rsidRPr="00380A4A" w:rsidRDefault="00380A4A" w:rsidP="00380A4A">
      <w:pPr>
        <w:pStyle w:val="Odstavecseseznamem"/>
        <w:numPr>
          <w:ilvl w:val="0"/>
          <w:numId w:val="24"/>
        </w:numPr>
        <w:jc w:val="left"/>
        <w:rPr>
          <w:rFonts w:ascii="Arial" w:hAnsi="Arial"/>
        </w:rPr>
      </w:pPr>
      <w:r w:rsidRPr="00380A4A">
        <w:rPr>
          <w:rFonts w:ascii="Arial" w:hAnsi="Arial"/>
        </w:rPr>
        <w:t>centrální vypínač s ochranou proti přepětí</w:t>
      </w:r>
    </w:p>
    <w:p w14:paraId="62861A01" w14:textId="77777777" w:rsidR="00380A4A" w:rsidRPr="00380A4A" w:rsidRDefault="00380A4A" w:rsidP="00380A4A">
      <w:pPr>
        <w:pStyle w:val="Odstavecseseznamem"/>
        <w:numPr>
          <w:ilvl w:val="0"/>
          <w:numId w:val="24"/>
        </w:numPr>
        <w:jc w:val="left"/>
        <w:rPr>
          <w:rFonts w:ascii="Arial" w:hAnsi="Arial"/>
        </w:rPr>
      </w:pPr>
      <w:r w:rsidRPr="00380A4A">
        <w:rPr>
          <w:rFonts w:ascii="Arial" w:hAnsi="Arial"/>
        </w:rPr>
        <w:t>antistatická úprava</w:t>
      </w:r>
    </w:p>
    <w:p w14:paraId="62861A02" w14:textId="77777777" w:rsidR="00380A4A" w:rsidRPr="00380A4A" w:rsidRDefault="00380A4A" w:rsidP="00380A4A">
      <w:pPr>
        <w:pStyle w:val="Odstavecseseznamem"/>
        <w:numPr>
          <w:ilvl w:val="0"/>
          <w:numId w:val="24"/>
        </w:numPr>
        <w:jc w:val="left"/>
        <w:rPr>
          <w:rFonts w:ascii="Arial" w:hAnsi="Arial"/>
        </w:rPr>
      </w:pPr>
      <w:r w:rsidRPr="00380A4A">
        <w:rPr>
          <w:rFonts w:ascii="Arial" w:hAnsi="Arial"/>
        </w:rPr>
        <w:t>4 pojízdná kolečka, min. 2 z nich br</w:t>
      </w:r>
      <w:r w:rsidR="009B6EAE">
        <w:rPr>
          <w:rFonts w:ascii="Arial" w:hAnsi="Arial"/>
        </w:rPr>
        <w:t>z</w:t>
      </w:r>
      <w:r w:rsidRPr="00380A4A">
        <w:rPr>
          <w:rFonts w:ascii="Arial" w:hAnsi="Arial"/>
        </w:rPr>
        <w:t>děná</w:t>
      </w:r>
    </w:p>
    <w:p w14:paraId="62861A03" w14:textId="77777777" w:rsidR="00380A4A" w:rsidRPr="00380A4A" w:rsidRDefault="00380A4A" w:rsidP="00380A4A">
      <w:pPr>
        <w:pStyle w:val="Odstavecseseznamem"/>
        <w:numPr>
          <w:ilvl w:val="0"/>
          <w:numId w:val="24"/>
        </w:numPr>
        <w:jc w:val="left"/>
        <w:rPr>
          <w:rFonts w:ascii="Arial" w:hAnsi="Arial"/>
        </w:rPr>
      </w:pPr>
      <w:r w:rsidRPr="00380A4A">
        <w:rPr>
          <w:rFonts w:ascii="Arial" w:hAnsi="Arial"/>
        </w:rPr>
        <w:t xml:space="preserve">pohyblivé nastavitelné </w:t>
      </w:r>
      <w:r>
        <w:rPr>
          <w:rFonts w:ascii="Arial" w:hAnsi="Arial"/>
        </w:rPr>
        <w:t xml:space="preserve">kloubové </w:t>
      </w:r>
      <w:r w:rsidRPr="00380A4A">
        <w:rPr>
          <w:rFonts w:ascii="Arial" w:hAnsi="Arial"/>
        </w:rPr>
        <w:t xml:space="preserve">rameno pro uchycení </w:t>
      </w:r>
      <w:r>
        <w:rPr>
          <w:rFonts w:ascii="Arial" w:hAnsi="Arial"/>
        </w:rPr>
        <w:t>hlavní</w:t>
      </w:r>
      <w:r w:rsidRPr="00380A4A">
        <w:rPr>
          <w:rFonts w:ascii="Arial" w:hAnsi="Arial"/>
        </w:rPr>
        <w:t>ho monitoru</w:t>
      </w:r>
    </w:p>
    <w:p w14:paraId="62861A04" w14:textId="77777777" w:rsidR="00380A4A" w:rsidRPr="00380A4A" w:rsidRDefault="00380A4A" w:rsidP="00380A4A">
      <w:pPr>
        <w:pStyle w:val="Odstavecseseznamem"/>
        <w:numPr>
          <w:ilvl w:val="0"/>
          <w:numId w:val="24"/>
        </w:numPr>
        <w:jc w:val="left"/>
        <w:rPr>
          <w:rFonts w:ascii="Arial" w:hAnsi="Arial"/>
        </w:rPr>
      </w:pPr>
      <w:r w:rsidRPr="00380A4A">
        <w:rPr>
          <w:rFonts w:ascii="Arial" w:hAnsi="Arial"/>
        </w:rPr>
        <w:t>uzavřená zadní strana vozíku</w:t>
      </w:r>
    </w:p>
    <w:p w14:paraId="62861A05" w14:textId="77777777" w:rsidR="00380A4A" w:rsidRDefault="00380A4A" w:rsidP="00380A4A">
      <w:pPr>
        <w:pStyle w:val="Odstavecseseznamem"/>
        <w:numPr>
          <w:ilvl w:val="0"/>
          <w:numId w:val="24"/>
        </w:numPr>
        <w:jc w:val="left"/>
        <w:rPr>
          <w:rFonts w:ascii="Arial" w:hAnsi="Arial"/>
        </w:rPr>
      </w:pPr>
      <w:r w:rsidRPr="00380A4A">
        <w:rPr>
          <w:rFonts w:ascii="Arial" w:hAnsi="Arial"/>
        </w:rPr>
        <w:t>součástí dodávky příslušenství: držák infuzních lahví</w:t>
      </w:r>
      <w:r>
        <w:rPr>
          <w:rFonts w:ascii="Arial" w:hAnsi="Arial"/>
        </w:rPr>
        <w:t>/vaků</w:t>
      </w:r>
      <w:r w:rsidRPr="00380A4A">
        <w:rPr>
          <w:rFonts w:ascii="Arial" w:hAnsi="Arial"/>
        </w:rPr>
        <w:t xml:space="preserve">, uzemňovací a síťové kabely ke </w:t>
      </w:r>
      <w:bookmarkStart w:id="15" w:name="_GoBack"/>
      <w:bookmarkEnd w:id="15"/>
      <w:r w:rsidRPr="00380A4A">
        <w:rPr>
          <w:rFonts w:ascii="Arial" w:hAnsi="Arial"/>
        </w:rPr>
        <w:t>všem dodaným přístrojům</w:t>
      </w:r>
    </w:p>
    <w:p w14:paraId="62861A06" w14:textId="51FAE214" w:rsidR="00224784" w:rsidDel="000D3648" w:rsidRDefault="00224784" w:rsidP="00224784">
      <w:pPr>
        <w:jc w:val="left"/>
        <w:rPr>
          <w:del w:id="16" w:author="Kotzian Robert" w:date="2018-10-11T09:44:00Z"/>
        </w:rPr>
      </w:pPr>
    </w:p>
    <w:p w14:paraId="62861A07" w14:textId="20BFEA44" w:rsidR="00224784" w:rsidDel="000D3648" w:rsidRDefault="00224784" w:rsidP="00224784">
      <w:pPr>
        <w:jc w:val="left"/>
        <w:rPr>
          <w:del w:id="17" w:author="Kotzian Robert" w:date="2018-10-11T09:44:00Z"/>
        </w:rPr>
      </w:pPr>
    </w:p>
    <w:p w14:paraId="62861A08" w14:textId="56B58CF9" w:rsidR="00224784" w:rsidRPr="00224784" w:rsidDel="000D3648" w:rsidRDefault="00224784" w:rsidP="00224784">
      <w:pPr>
        <w:jc w:val="left"/>
        <w:rPr>
          <w:del w:id="18" w:author="Kotzian Robert" w:date="2018-10-11T09:44:00Z"/>
        </w:rPr>
      </w:pPr>
      <w:del w:id="19" w:author="Kotzian Robert" w:date="2018-10-11T09:44:00Z">
        <w:r w:rsidDel="000D3648">
          <w:delText xml:space="preserve">Možní dodavatelé: LaparoTech, Hospimed, MeWadia, </w:delText>
        </w:r>
      </w:del>
    </w:p>
    <w:p w14:paraId="62861A09" w14:textId="77777777" w:rsidR="00224784" w:rsidRDefault="00224784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sectPr w:rsidR="00224784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98C49F" w14:textId="77777777" w:rsidR="008C0AD8" w:rsidRDefault="008C0AD8" w:rsidP="006337DC">
      <w:r>
        <w:separator/>
      </w:r>
    </w:p>
  </w:endnote>
  <w:endnote w:type="continuationSeparator" w:id="0">
    <w:p w14:paraId="7C0988D3" w14:textId="77777777" w:rsidR="008C0AD8" w:rsidRDefault="008C0AD8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ansSerif">
    <w:altName w:val="Nyala"/>
    <w:charset w:val="EE"/>
    <w:family w:val="swiss"/>
    <w:pitch w:val="variable"/>
    <w:sig w:usb0="00000001" w:usb1="00000000" w:usb2="00000000" w:usb3="00000000" w:csb0="00000093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61A0E" w14:textId="77777777" w:rsidR="00786DD8" w:rsidRPr="00150F89" w:rsidRDefault="00786DD8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0D3648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14:paraId="62861A0F" w14:textId="77777777" w:rsidR="00786DD8" w:rsidRDefault="00786DD8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61A10" w14:textId="77777777" w:rsidR="00AC7710" w:rsidRDefault="00AC771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D3648">
      <w:rPr>
        <w:noProof/>
      </w:rPr>
      <w:t>1</w:t>
    </w:r>
    <w:r>
      <w:fldChar w:fldCharType="end"/>
    </w:r>
  </w:p>
  <w:p w14:paraId="62861A11" w14:textId="77777777" w:rsidR="00AC7710" w:rsidRDefault="00AC77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281CC" w14:textId="77777777" w:rsidR="008C0AD8" w:rsidRDefault="008C0AD8" w:rsidP="006337DC">
      <w:r>
        <w:separator/>
      </w:r>
    </w:p>
  </w:footnote>
  <w:footnote w:type="continuationSeparator" w:id="0">
    <w:p w14:paraId="4A320AC6" w14:textId="77777777" w:rsidR="008C0AD8" w:rsidRDefault="008C0AD8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301D9"/>
    <w:multiLevelType w:val="hybridMultilevel"/>
    <w:tmpl w:val="3070C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E3D46"/>
    <w:multiLevelType w:val="hybridMultilevel"/>
    <w:tmpl w:val="F1F01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67E5A"/>
    <w:multiLevelType w:val="hybridMultilevel"/>
    <w:tmpl w:val="1A9C1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B42BA"/>
    <w:multiLevelType w:val="hybridMultilevel"/>
    <w:tmpl w:val="41B41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236B8"/>
    <w:multiLevelType w:val="hybridMultilevel"/>
    <w:tmpl w:val="0316CEB4"/>
    <w:lvl w:ilvl="0" w:tplc="AB0A3810">
      <w:numFmt w:val="bullet"/>
      <w:lvlText w:val="-"/>
      <w:lvlJc w:val="left"/>
      <w:pPr>
        <w:ind w:left="720" w:hanging="360"/>
      </w:pPr>
      <w:rPr>
        <w:rFonts w:ascii="RotisSansSerif" w:eastAsia="Times New Roman" w:hAnsi="RotisSansSerif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12230C"/>
    <w:multiLevelType w:val="hybridMultilevel"/>
    <w:tmpl w:val="86B0A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7101E"/>
    <w:multiLevelType w:val="hybridMultilevel"/>
    <w:tmpl w:val="F07A1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2223E"/>
    <w:multiLevelType w:val="hybridMultilevel"/>
    <w:tmpl w:val="DB60A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21EE9"/>
    <w:multiLevelType w:val="hybridMultilevel"/>
    <w:tmpl w:val="29E6E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C4141E"/>
    <w:multiLevelType w:val="hybridMultilevel"/>
    <w:tmpl w:val="E56C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1D6CDB"/>
    <w:multiLevelType w:val="hybridMultilevel"/>
    <w:tmpl w:val="9F6A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9616C5"/>
    <w:multiLevelType w:val="hybridMultilevel"/>
    <w:tmpl w:val="862E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2E11D7"/>
    <w:multiLevelType w:val="hybridMultilevel"/>
    <w:tmpl w:val="51801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377D9A"/>
    <w:multiLevelType w:val="hybridMultilevel"/>
    <w:tmpl w:val="A4FA7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734CF"/>
    <w:multiLevelType w:val="hybridMultilevel"/>
    <w:tmpl w:val="5CF6E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E93465"/>
    <w:multiLevelType w:val="hybridMultilevel"/>
    <w:tmpl w:val="6ED09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649FB"/>
    <w:multiLevelType w:val="hybridMultilevel"/>
    <w:tmpl w:val="B74450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8916CBC"/>
    <w:multiLevelType w:val="multilevel"/>
    <w:tmpl w:val="FCF83A86"/>
    <w:lvl w:ilvl="0">
      <w:start w:val="1"/>
      <w:numFmt w:val="upperRoman"/>
      <w:pStyle w:val="Nadpis1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65861D6F"/>
    <w:multiLevelType w:val="hybridMultilevel"/>
    <w:tmpl w:val="E1EC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CA24D3"/>
    <w:multiLevelType w:val="hybridMultilevel"/>
    <w:tmpl w:val="18BA0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6212B6"/>
    <w:multiLevelType w:val="hybridMultilevel"/>
    <w:tmpl w:val="182C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6C07D7"/>
    <w:multiLevelType w:val="hybridMultilevel"/>
    <w:tmpl w:val="FF3E8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3"/>
  </w:num>
  <w:num w:numId="2">
    <w:abstractNumId w:val="18"/>
  </w:num>
  <w:num w:numId="3">
    <w:abstractNumId w:val="9"/>
  </w:num>
  <w:num w:numId="4">
    <w:abstractNumId w:val="5"/>
  </w:num>
  <w:num w:numId="5">
    <w:abstractNumId w:val="12"/>
  </w:num>
  <w:num w:numId="6">
    <w:abstractNumId w:val="21"/>
  </w:num>
  <w:num w:numId="7">
    <w:abstractNumId w:val="13"/>
  </w:num>
  <w:num w:numId="8">
    <w:abstractNumId w:val="14"/>
  </w:num>
  <w:num w:numId="9">
    <w:abstractNumId w:val="22"/>
  </w:num>
  <w:num w:numId="10">
    <w:abstractNumId w:val="19"/>
  </w:num>
  <w:num w:numId="11">
    <w:abstractNumId w:val="20"/>
  </w:num>
  <w:num w:numId="12">
    <w:abstractNumId w:val="7"/>
  </w:num>
  <w:num w:numId="13">
    <w:abstractNumId w:val="6"/>
  </w:num>
  <w:num w:numId="14">
    <w:abstractNumId w:val="4"/>
  </w:num>
  <w:num w:numId="15">
    <w:abstractNumId w:val="15"/>
  </w:num>
  <w:num w:numId="16">
    <w:abstractNumId w:val="1"/>
  </w:num>
  <w:num w:numId="17">
    <w:abstractNumId w:val="16"/>
  </w:num>
  <w:num w:numId="18">
    <w:abstractNumId w:val="3"/>
  </w:num>
  <w:num w:numId="19">
    <w:abstractNumId w:val="11"/>
  </w:num>
  <w:num w:numId="20">
    <w:abstractNumId w:val="2"/>
  </w:num>
  <w:num w:numId="21">
    <w:abstractNumId w:val="8"/>
  </w:num>
  <w:num w:numId="22">
    <w:abstractNumId w:val="0"/>
  </w:num>
  <w:num w:numId="23">
    <w:abstractNumId w:val="10"/>
  </w:num>
  <w:num w:numId="24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56DF"/>
    <w:rsid w:val="00012084"/>
    <w:rsid w:val="00012814"/>
    <w:rsid w:val="00020A2F"/>
    <w:rsid w:val="00023AFC"/>
    <w:rsid w:val="00024928"/>
    <w:rsid w:val="00030B09"/>
    <w:rsid w:val="0003714D"/>
    <w:rsid w:val="00064A2C"/>
    <w:rsid w:val="00075387"/>
    <w:rsid w:val="00081D58"/>
    <w:rsid w:val="000862FF"/>
    <w:rsid w:val="00091DA0"/>
    <w:rsid w:val="00093DDC"/>
    <w:rsid w:val="000A153E"/>
    <w:rsid w:val="000B00FA"/>
    <w:rsid w:val="000C0B21"/>
    <w:rsid w:val="000C1507"/>
    <w:rsid w:val="000C26CE"/>
    <w:rsid w:val="000C5285"/>
    <w:rsid w:val="000D3648"/>
    <w:rsid w:val="000D6CC1"/>
    <w:rsid w:val="000E67EC"/>
    <w:rsid w:val="000F0CFA"/>
    <w:rsid w:val="00105B0E"/>
    <w:rsid w:val="0010758A"/>
    <w:rsid w:val="00111B0E"/>
    <w:rsid w:val="00125640"/>
    <w:rsid w:val="00125D43"/>
    <w:rsid w:val="00137C74"/>
    <w:rsid w:val="00145499"/>
    <w:rsid w:val="00145CD8"/>
    <w:rsid w:val="00150F89"/>
    <w:rsid w:val="00154ACA"/>
    <w:rsid w:val="001604EA"/>
    <w:rsid w:val="001673D6"/>
    <w:rsid w:val="00183B7C"/>
    <w:rsid w:val="00195882"/>
    <w:rsid w:val="001976E5"/>
    <w:rsid w:val="001A2FBC"/>
    <w:rsid w:val="001A3AA2"/>
    <w:rsid w:val="001C5BFF"/>
    <w:rsid w:val="001D16A9"/>
    <w:rsid w:val="001D6C6A"/>
    <w:rsid w:val="001D7010"/>
    <w:rsid w:val="001E35DE"/>
    <w:rsid w:val="001E726A"/>
    <w:rsid w:val="001E7C33"/>
    <w:rsid w:val="001F4AA6"/>
    <w:rsid w:val="00201DB5"/>
    <w:rsid w:val="00214461"/>
    <w:rsid w:val="00224784"/>
    <w:rsid w:val="0023578D"/>
    <w:rsid w:val="00237B38"/>
    <w:rsid w:val="00245011"/>
    <w:rsid w:val="00282623"/>
    <w:rsid w:val="00286F30"/>
    <w:rsid w:val="0029236A"/>
    <w:rsid w:val="002959B0"/>
    <w:rsid w:val="00297F3A"/>
    <w:rsid w:val="002A5831"/>
    <w:rsid w:val="002B68E8"/>
    <w:rsid w:val="002C0743"/>
    <w:rsid w:val="002C243A"/>
    <w:rsid w:val="002D5641"/>
    <w:rsid w:val="002D7310"/>
    <w:rsid w:val="002E1C03"/>
    <w:rsid w:val="002E4D60"/>
    <w:rsid w:val="002E5DF3"/>
    <w:rsid w:val="002E5DFE"/>
    <w:rsid w:val="002F0DF7"/>
    <w:rsid w:val="002F4739"/>
    <w:rsid w:val="0033048B"/>
    <w:rsid w:val="003371CD"/>
    <w:rsid w:val="003376AD"/>
    <w:rsid w:val="003571AB"/>
    <w:rsid w:val="003603C6"/>
    <w:rsid w:val="00371230"/>
    <w:rsid w:val="0037595E"/>
    <w:rsid w:val="00380A4A"/>
    <w:rsid w:val="00381055"/>
    <w:rsid w:val="00384256"/>
    <w:rsid w:val="003874CE"/>
    <w:rsid w:val="003A4E43"/>
    <w:rsid w:val="003A64D0"/>
    <w:rsid w:val="003B1919"/>
    <w:rsid w:val="003B7B17"/>
    <w:rsid w:val="003C1848"/>
    <w:rsid w:val="003D08DB"/>
    <w:rsid w:val="003E1703"/>
    <w:rsid w:val="003E5B53"/>
    <w:rsid w:val="003F5CF4"/>
    <w:rsid w:val="00403A28"/>
    <w:rsid w:val="0040619A"/>
    <w:rsid w:val="0041220C"/>
    <w:rsid w:val="00416208"/>
    <w:rsid w:val="00422172"/>
    <w:rsid w:val="00430BDA"/>
    <w:rsid w:val="00437306"/>
    <w:rsid w:val="004601D0"/>
    <w:rsid w:val="00465985"/>
    <w:rsid w:val="004756DA"/>
    <w:rsid w:val="004924D3"/>
    <w:rsid w:val="00492818"/>
    <w:rsid w:val="00494744"/>
    <w:rsid w:val="004953EF"/>
    <w:rsid w:val="004B1019"/>
    <w:rsid w:val="004C2C98"/>
    <w:rsid w:val="004E6EB5"/>
    <w:rsid w:val="004E7425"/>
    <w:rsid w:val="00502E31"/>
    <w:rsid w:val="005063F3"/>
    <w:rsid w:val="0051341C"/>
    <w:rsid w:val="005237DF"/>
    <w:rsid w:val="0052509C"/>
    <w:rsid w:val="00530753"/>
    <w:rsid w:val="00531121"/>
    <w:rsid w:val="00535F96"/>
    <w:rsid w:val="0055025A"/>
    <w:rsid w:val="005562EC"/>
    <w:rsid w:val="00580CAE"/>
    <w:rsid w:val="00584B80"/>
    <w:rsid w:val="005879FE"/>
    <w:rsid w:val="00592679"/>
    <w:rsid w:val="00593861"/>
    <w:rsid w:val="005A2E2D"/>
    <w:rsid w:val="005A47EB"/>
    <w:rsid w:val="005A5F5C"/>
    <w:rsid w:val="005A7DD1"/>
    <w:rsid w:val="005B1C4C"/>
    <w:rsid w:val="005B4FD6"/>
    <w:rsid w:val="005C340C"/>
    <w:rsid w:val="005C75C6"/>
    <w:rsid w:val="005D13E0"/>
    <w:rsid w:val="005D19EA"/>
    <w:rsid w:val="005D630E"/>
    <w:rsid w:val="005E41BA"/>
    <w:rsid w:val="005E6E27"/>
    <w:rsid w:val="005F47C4"/>
    <w:rsid w:val="005F606A"/>
    <w:rsid w:val="0060020F"/>
    <w:rsid w:val="006130D0"/>
    <w:rsid w:val="0062677D"/>
    <w:rsid w:val="006337DC"/>
    <w:rsid w:val="00646E8E"/>
    <w:rsid w:val="006714E5"/>
    <w:rsid w:val="00674566"/>
    <w:rsid w:val="006778A2"/>
    <w:rsid w:val="006913C4"/>
    <w:rsid w:val="006A0496"/>
    <w:rsid w:val="006B56E5"/>
    <w:rsid w:val="006B5C04"/>
    <w:rsid w:val="006C44FA"/>
    <w:rsid w:val="006C6282"/>
    <w:rsid w:val="006D3968"/>
    <w:rsid w:val="006D7214"/>
    <w:rsid w:val="006D7971"/>
    <w:rsid w:val="006F5E44"/>
    <w:rsid w:val="00706E7C"/>
    <w:rsid w:val="0071208E"/>
    <w:rsid w:val="007139E6"/>
    <w:rsid w:val="00722BA7"/>
    <w:rsid w:val="007242EE"/>
    <w:rsid w:val="00727F82"/>
    <w:rsid w:val="0073369C"/>
    <w:rsid w:val="007408D2"/>
    <w:rsid w:val="007430A9"/>
    <w:rsid w:val="00744F95"/>
    <w:rsid w:val="0076415C"/>
    <w:rsid w:val="00765CC7"/>
    <w:rsid w:val="00776DBD"/>
    <w:rsid w:val="00786DD8"/>
    <w:rsid w:val="007930D9"/>
    <w:rsid w:val="007A32F9"/>
    <w:rsid w:val="007B1E32"/>
    <w:rsid w:val="007B298D"/>
    <w:rsid w:val="007B4F60"/>
    <w:rsid w:val="007B5FDD"/>
    <w:rsid w:val="007C0590"/>
    <w:rsid w:val="007D0D56"/>
    <w:rsid w:val="007D13B2"/>
    <w:rsid w:val="007D3523"/>
    <w:rsid w:val="007F0866"/>
    <w:rsid w:val="007F216E"/>
    <w:rsid w:val="00801C57"/>
    <w:rsid w:val="00821874"/>
    <w:rsid w:val="008316A7"/>
    <w:rsid w:val="00836A00"/>
    <w:rsid w:val="00837FA1"/>
    <w:rsid w:val="00844063"/>
    <w:rsid w:val="00846663"/>
    <w:rsid w:val="008470BF"/>
    <w:rsid w:val="008559D7"/>
    <w:rsid w:val="00862EBA"/>
    <w:rsid w:val="00863E04"/>
    <w:rsid w:val="0087360F"/>
    <w:rsid w:val="00875B50"/>
    <w:rsid w:val="00875E6A"/>
    <w:rsid w:val="0088074E"/>
    <w:rsid w:val="00882FA2"/>
    <w:rsid w:val="00884412"/>
    <w:rsid w:val="00891EAB"/>
    <w:rsid w:val="00893606"/>
    <w:rsid w:val="008A57E9"/>
    <w:rsid w:val="008B2B91"/>
    <w:rsid w:val="008B5825"/>
    <w:rsid w:val="008C06CE"/>
    <w:rsid w:val="008C0AD8"/>
    <w:rsid w:val="00926B15"/>
    <w:rsid w:val="009436C7"/>
    <w:rsid w:val="00945D74"/>
    <w:rsid w:val="00950039"/>
    <w:rsid w:val="0097477E"/>
    <w:rsid w:val="00982C4A"/>
    <w:rsid w:val="00985F35"/>
    <w:rsid w:val="009A4267"/>
    <w:rsid w:val="009A7499"/>
    <w:rsid w:val="009B0178"/>
    <w:rsid w:val="009B4D9F"/>
    <w:rsid w:val="009B5A6C"/>
    <w:rsid w:val="009B6EAE"/>
    <w:rsid w:val="009C3B3B"/>
    <w:rsid w:val="009C75CE"/>
    <w:rsid w:val="009D6F7A"/>
    <w:rsid w:val="009F10FE"/>
    <w:rsid w:val="009F59BB"/>
    <w:rsid w:val="00A00107"/>
    <w:rsid w:val="00A05687"/>
    <w:rsid w:val="00A07E80"/>
    <w:rsid w:val="00A1270C"/>
    <w:rsid w:val="00A34988"/>
    <w:rsid w:val="00A405F4"/>
    <w:rsid w:val="00A47C60"/>
    <w:rsid w:val="00A50BC9"/>
    <w:rsid w:val="00A5141C"/>
    <w:rsid w:val="00A6010B"/>
    <w:rsid w:val="00A71E64"/>
    <w:rsid w:val="00A83813"/>
    <w:rsid w:val="00A907EE"/>
    <w:rsid w:val="00A93C3D"/>
    <w:rsid w:val="00AC7710"/>
    <w:rsid w:val="00AE1423"/>
    <w:rsid w:val="00AE2234"/>
    <w:rsid w:val="00AF54FA"/>
    <w:rsid w:val="00AF6AA4"/>
    <w:rsid w:val="00B0770E"/>
    <w:rsid w:val="00B12570"/>
    <w:rsid w:val="00B1548D"/>
    <w:rsid w:val="00B27847"/>
    <w:rsid w:val="00B377B9"/>
    <w:rsid w:val="00B41178"/>
    <w:rsid w:val="00B42045"/>
    <w:rsid w:val="00B44933"/>
    <w:rsid w:val="00B47EF1"/>
    <w:rsid w:val="00B62BE7"/>
    <w:rsid w:val="00B652EC"/>
    <w:rsid w:val="00B72644"/>
    <w:rsid w:val="00B77B55"/>
    <w:rsid w:val="00B8081A"/>
    <w:rsid w:val="00B92D38"/>
    <w:rsid w:val="00BB5167"/>
    <w:rsid w:val="00BD0B6F"/>
    <w:rsid w:val="00BD3BCD"/>
    <w:rsid w:val="00BE02E4"/>
    <w:rsid w:val="00BE6F07"/>
    <w:rsid w:val="00BF2F20"/>
    <w:rsid w:val="00BF5954"/>
    <w:rsid w:val="00C0348B"/>
    <w:rsid w:val="00C143C2"/>
    <w:rsid w:val="00C36C12"/>
    <w:rsid w:val="00C506AF"/>
    <w:rsid w:val="00C70EF6"/>
    <w:rsid w:val="00C715D8"/>
    <w:rsid w:val="00C7284F"/>
    <w:rsid w:val="00C8723F"/>
    <w:rsid w:val="00C93040"/>
    <w:rsid w:val="00CA2199"/>
    <w:rsid w:val="00CA411E"/>
    <w:rsid w:val="00CA50D3"/>
    <w:rsid w:val="00CB072B"/>
    <w:rsid w:val="00CD7A9E"/>
    <w:rsid w:val="00CE13E1"/>
    <w:rsid w:val="00D04AD5"/>
    <w:rsid w:val="00D050E6"/>
    <w:rsid w:val="00D14C81"/>
    <w:rsid w:val="00D221A4"/>
    <w:rsid w:val="00D33510"/>
    <w:rsid w:val="00D441FB"/>
    <w:rsid w:val="00D54237"/>
    <w:rsid w:val="00D56CD6"/>
    <w:rsid w:val="00D649B4"/>
    <w:rsid w:val="00D720C7"/>
    <w:rsid w:val="00D80EA0"/>
    <w:rsid w:val="00D832C2"/>
    <w:rsid w:val="00D87E3E"/>
    <w:rsid w:val="00D930BD"/>
    <w:rsid w:val="00D97809"/>
    <w:rsid w:val="00DA20CD"/>
    <w:rsid w:val="00DA63C3"/>
    <w:rsid w:val="00DB6E4C"/>
    <w:rsid w:val="00DD12BB"/>
    <w:rsid w:val="00E02379"/>
    <w:rsid w:val="00E31722"/>
    <w:rsid w:val="00E318C7"/>
    <w:rsid w:val="00E367C0"/>
    <w:rsid w:val="00E4123D"/>
    <w:rsid w:val="00E51072"/>
    <w:rsid w:val="00E51AA5"/>
    <w:rsid w:val="00E54C4A"/>
    <w:rsid w:val="00E60B3E"/>
    <w:rsid w:val="00E628F5"/>
    <w:rsid w:val="00E65666"/>
    <w:rsid w:val="00E71A1D"/>
    <w:rsid w:val="00E81865"/>
    <w:rsid w:val="00EA1A12"/>
    <w:rsid w:val="00EA2854"/>
    <w:rsid w:val="00EB2D15"/>
    <w:rsid w:val="00EB3860"/>
    <w:rsid w:val="00EC6A23"/>
    <w:rsid w:val="00ED4756"/>
    <w:rsid w:val="00EF274D"/>
    <w:rsid w:val="00EF503F"/>
    <w:rsid w:val="00EF728C"/>
    <w:rsid w:val="00F04E2B"/>
    <w:rsid w:val="00F10D7B"/>
    <w:rsid w:val="00F24370"/>
    <w:rsid w:val="00F45871"/>
    <w:rsid w:val="00F45BDE"/>
    <w:rsid w:val="00F55E3B"/>
    <w:rsid w:val="00F6327E"/>
    <w:rsid w:val="00F70BA0"/>
    <w:rsid w:val="00F72C37"/>
    <w:rsid w:val="00F87AD3"/>
    <w:rsid w:val="00F91396"/>
    <w:rsid w:val="00F921A1"/>
    <w:rsid w:val="00F93A20"/>
    <w:rsid w:val="00FA41D0"/>
    <w:rsid w:val="00FB4FC8"/>
    <w:rsid w:val="00FD7577"/>
    <w:rsid w:val="00F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8619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2DWAXVAW3MHF-335802804-70</_dlc_DocId>
    <_dlc_DocIdUrl xmlns="a7e37686-00e6-405d-9032-d05dd3ba55a9">
      <Url>http://vis/c012/WebVZVZ/_layouts/15/DocIdRedir.aspx?ID=2DWAXVAW3MHF-335802804-70</Url>
      <Description>2DWAXVAW3MHF-335802804-70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E5C22-C072-4B56-BD3A-D25E1EDEC4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D7CD1-B07A-4288-A3CD-6B27E18F2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A9F93F-B573-4B94-81BA-840608D3AE4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10A2AC3-4A20-42CA-ACE4-9403F3E9140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57D69D4-664A-4F2F-98CE-5D1D3256C0FF}">
  <ds:schemaRefs>
    <ds:schemaRef ds:uri="http://schemas.microsoft.com/office/2006/metadata/properties"/>
    <ds:schemaRef ds:uri="http://schemas.microsoft.com/office/infopath/2007/PartnerControls"/>
    <ds:schemaRef ds:uri="a7e37686-00e6-405d-9032-d05dd3ba55a9"/>
  </ds:schemaRefs>
</ds:datastoreItem>
</file>

<file path=customXml/itemProps6.xml><?xml version="1.0" encoding="utf-8"?>
<ds:datastoreItem xmlns:ds="http://schemas.openxmlformats.org/officeDocument/2006/customXml" ds:itemID="{37788B04-861E-47D6-930E-6759B7C29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685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17</vt:lpstr>
    </vt:vector>
  </TitlesOfParts>
  <Company>sV</Company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17</dc:title>
  <dc:creator>sV</dc:creator>
  <cp:lastModifiedBy>Kotzian Robert</cp:lastModifiedBy>
  <cp:revision>4</cp:revision>
  <cp:lastPrinted>2017-03-13T05:34:00Z</cp:lastPrinted>
  <dcterms:created xsi:type="dcterms:W3CDTF">2018-10-08T07:49:00Z</dcterms:created>
  <dcterms:modified xsi:type="dcterms:W3CDTF">2018-10-11T07:44:00Z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2DWAXVAW3MHF-1326-22</vt:lpwstr>
  </property>
  <property fmtid="{D5CDD505-2E9C-101B-9397-08002B2CF9AE}" pid="3" name="_dlc_DocIdItemGuid">
    <vt:lpwstr>aeffe27b-e426-4336-b748-107048dcffe9</vt:lpwstr>
  </property>
  <property fmtid="{D5CDD505-2E9C-101B-9397-08002B2CF9AE}" pid="4" name="_dlc_DocIdUrl">
    <vt:lpwstr>http://vis/c012/WebVZVZ/_layouts/15/DocIdRedir.aspx?ID=2DWAXVAW3MHF-1326-22, 2DWAXVAW3MHF-1326-22</vt:lpwstr>
  </property>
  <property fmtid="{D5CDD505-2E9C-101B-9397-08002B2CF9AE}" pid="5" name="ContentTypeId">
    <vt:lpwstr>0x0101007DF5283421FE8E4B8B3E9A2F8A062FB1</vt:lpwstr>
  </property>
</Properties>
</file>